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0C5BEDD1" w:rsidR="000331A6" w:rsidRDefault="000331A6" w:rsidP="00F20A97">
      <w:pPr>
        <w:spacing w:after="0"/>
      </w:pPr>
      <w:r w:rsidRPr="00FC401E">
        <w:rPr>
          <w:b/>
          <w:sz w:val="28"/>
        </w:rPr>
        <w:t>PI Name:</w:t>
      </w:r>
      <w:r w:rsidR="00334FE3">
        <w:t xml:space="preserve"> Margaret Workman &amp; Kimberly Frye, DePaul University</w:t>
      </w:r>
    </w:p>
    <w:p w14:paraId="51315A05" w14:textId="141C5F39" w:rsidR="000331A6" w:rsidRDefault="00606F16" w:rsidP="00F20A97">
      <w:pPr>
        <w:spacing w:after="0"/>
      </w:pPr>
      <w:r>
        <w:rPr>
          <w:b/>
          <w:sz w:val="28"/>
        </w:rPr>
        <w:t xml:space="preserve">Science </w:t>
      </w:r>
      <w:r w:rsidR="000331A6" w:rsidRPr="000331A6">
        <w:rPr>
          <w:b/>
          <w:sz w:val="28"/>
        </w:rPr>
        <w:t>Education Title</w:t>
      </w:r>
      <w:r w:rsidR="00F20A97">
        <w:rPr>
          <w:b/>
          <w:sz w:val="28"/>
        </w:rPr>
        <w:t>:</w:t>
      </w:r>
      <w:r w:rsidR="000331A6">
        <w:t xml:space="preserve"> </w:t>
      </w:r>
      <w:r w:rsidR="00334FE3">
        <w:t>Lead Analysis of Soil</w:t>
      </w:r>
      <w:r w:rsidR="00167F0F">
        <w:t xml:space="preserve"> using Atomic Absorption</w:t>
      </w:r>
      <w:r w:rsidR="000F6D66">
        <w:t xml:space="preserve"> Spectrometry</w:t>
      </w:r>
      <w:r w:rsidR="00167F0F">
        <w:t xml:space="preserve"> (AA</w:t>
      </w:r>
      <w:r w:rsidR="000F6D66">
        <w:t>S</w:t>
      </w:r>
      <w:r w:rsidR="00167F0F">
        <w:t>)</w:t>
      </w:r>
    </w:p>
    <w:p w14:paraId="774B056F" w14:textId="77777777" w:rsidR="00F20A97" w:rsidRDefault="00F20A97" w:rsidP="00F20A97">
      <w:pPr>
        <w:spacing w:after="0"/>
        <w:rPr>
          <w:b/>
          <w:sz w:val="28"/>
        </w:rPr>
      </w:pPr>
    </w:p>
    <w:p w14:paraId="323DED60" w14:textId="77777777" w:rsidR="004713D2" w:rsidRDefault="000331A6" w:rsidP="00F20A97">
      <w:pPr>
        <w:spacing w:after="0"/>
      </w:pPr>
      <w:r w:rsidRPr="000331A6">
        <w:rPr>
          <w:b/>
          <w:sz w:val="28"/>
        </w:rPr>
        <w:t xml:space="preserve">Overview </w:t>
      </w:r>
    </w:p>
    <w:p w14:paraId="7B28AF2F" w14:textId="0D6DC2D8" w:rsidR="004713D2" w:rsidRDefault="000F6D66" w:rsidP="00F20A97">
      <w:pPr>
        <w:spacing w:after="0"/>
      </w:pPr>
      <w:r>
        <w:t>Atomic absorption spectrometry is based on the absorption of discrete wavelengths of light by ground</w:t>
      </w:r>
      <w:r w:rsidR="00292FC3">
        <w:t>-</w:t>
      </w:r>
      <w:r>
        <w:t>state, gas</w:t>
      </w:r>
      <w:r w:rsidR="00292FC3">
        <w:t>-</w:t>
      </w:r>
      <w:r>
        <w:t xml:space="preserve">phase free atoms. </w:t>
      </w:r>
      <w:r w:rsidR="00F22BBB">
        <w:t xml:space="preserve">Atoms of different elements absorb characteristic wavelengths of light. </w:t>
      </w:r>
      <w:r>
        <w:t>A</w:t>
      </w:r>
      <w:r w:rsidR="002B3909">
        <w:t xml:space="preserve"> hollow cathode lamp </w:t>
      </w:r>
      <w:r>
        <w:t>is used to emit light with the</w:t>
      </w:r>
      <w:r w:rsidR="002B3909">
        <w:t xml:space="preserve"> specific frequency </w:t>
      </w:r>
      <w:r w:rsidR="00B34E08">
        <w:t xml:space="preserve">that can be </w:t>
      </w:r>
      <w:r w:rsidR="00F22BBB">
        <w:t>absorbed</w:t>
      </w:r>
      <w:r w:rsidR="002B3909">
        <w:t xml:space="preserve">. The energy absorbed excites the electrons </w:t>
      </w:r>
      <w:r w:rsidR="00F22BBB">
        <w:t xml:space="preserve">in the target element </w:t>
      </w:r>
      <w:r w:rsidR="002B3909">
        <w:t>from their ground state to a higher energy state. The amount of light absorbed is proportional to th</w:t>
      </w:r>
      <w:r w:rsidR="00F22BBB">
        <w:t>e concentration of the element</w:t>
      </w:r>
      <w:r w:rsidR="002B3909">
        <w:t xml:space="preserve"> in the sample. </w:t>
      </w:r>
      <w:r w:rsidR="00B34E08">
        <w:t>Using a standard curve</w:t>
      </w:r>
      <w:r w:rsidR="00F22BBB">
        <w:t>, the concentration of the element</w:t>
      </w:r>
      <w:r w:rsidR="00B34E08">
        <w:t xml:space="preserve"> in the sample </w:t>
      </w:r>
      <w:r w:rsidR="00F22BBB">
        <w:t>can be determined</w:t>
      </w:r>
      <w:r w:rsidR="002B3909">
        <w:t>.</w:t>
      </w:r>
    </w:p>
    <w:p w14:paraId="29A7A27D" w14:textId="77777777" w:rsidR="00F20A97" w:rsidRDefault="00F20A97" w:rsidP="00F20A97">
      <w:pPr>
        <w:spacing w:after="0"/>
      </w:pPr>
    </w:p>
    <w:p w14:paraId="62D5AA1D" w14:textId="28CAA3BB" w:rsidR="004713D2" w:rsidRDefault="000F6D66" w:rsidP="00F20A97">
      <w:pPr>
        <w:spacing w:after="0"/>
      </w:pPr>
      <w:r>
        <w:t>Atomic Absorpti</w:t>
      </w:r>
      <w:r w:rsidR="00F22BBB">
        <w:t>on Spectrometry</w:t>
      </w:r>
      <w:r>
        <w:t xml:space="preserve"> is an elemental analysis technique that provide</w:t>
      </w:r>
      <w:r w:rsidR="00292FC3">
        <w:t>s</w:t>
      </w:r>
      <w:r>
        <w:t xml:space="preserve"> quantitative information on over 70 different elements. Concentrations as low as </w:t>
      </w:r>
      <w:proofErr w:type="spellStart"/>
      <w:r>
        <w:t>ppt</w:t>
      </w:r>
      <w:proofErr w:type="spellEnd"/>
      <w:r>
        <w:t xml:space="preserve"> can be determined for some elements, with ppb and ppm being more common for various metals. This method has several benefits over others. For example, this technique measure</w:t>
      </w:r>
      <w:r w:rsidR="00292FC3">
        <w:t>s</w:t>
      </w:r>
      <w:r>
        <w:t xml:space="preserve"> the total concentration of an element, regardless of its form. In addition, the wavelength used is specific to the element being tested, so there </w:t>
      </w:r>
      <w:r w:rsidR="00292FC3">
        <w:t>is</w:t>
      </w:r>
      <w:r>
        <w:t xml:space="preserve"> no interference fr</w:t>
      </w:r>
      <w:r w:rsidR="00F22BBB">
        <w:t>om other elements in the sample</w:t>
      </w:r>
      <w:r w:rsidR="00292FC3">
        <w:t>,</w:t>
      </w:r>
      <w:r w:rsidR="00F22BBB">
        <w:t xml:space="preserve"> making it a fast and easy technique.</w:t>
      </w:r>
    </w:p>
    <w:p w14:paraId="1F115733" w14:textId="77777777" w:rsidR="00F20A97" w:rsidRDefault="00F20A97" w:rsidP="00F20A97">
      <w:pPr>
        <w:spacing w:after="0"/>
        <w:rPr>
          <w:b/>
          <w:sz w:val="28"/>
          <w:szCs w:val="28"/>
        </w:rPr>
      </w:pPr>
    </w:p>
    <w:p w14:paraId="48CD5FE7" w14:textId="43AB9D75" w:rsidR="00B84DE8" w:rsidRDefault="00B84DE8" w:rsidP="00F20A97">
      <w:pPr>
        <w:spacing w:after="0"/>
        <w:rPr>
          <w:sz w:val="28"/>
          <w:szCs w:val="28"/>
        </w:rPr>
      </w:pPr>
      <w:r>
        <w:rPr>
          <w:b/>
          <w:sz w:val="28"/>
          <w:szCs w:val="28"/>
        </w:rPr>
        <w:t xml:space="preserve">Principles </w:t>
      </w:r>
    </w:p>
    <w:p w14:paraId="3B636EB4" w14:textId="5C13014F" w:rsidR="004713D2" w:rsidRPr="004713D2" w:rsidRDefault="004713D2" w:rsidP="00F20A97">
      <w:pPr>
        <w:spacing w:after="0"/>
      </w:pPr>
      <w:r>
        <w:t>Lead occurs naturally in soil in levels</w:t>
      </w:r>
      <w:r w:rsidR="00050B53">
        <w:t>,</w:t>
      </w:r>
      <w:r>
        <w:t xml:space="preserve"> ranging from 50 – 400 ppm. However, with the widespread use of lead in paint and gasoline in addition to contamination by industry, urban soils often have concentrations of lead significantly greater than background </w:t>
      </w:r>
      <w:r w:rsidR="00F411A5">
        <w:t>levels – up to 10</w:t>
      </w:r>
      <w:r>
        <w:t>,000 ppm</w:t>
      </w:r>
      <w:r w:rsidR="00050B53">
        <w:t xml:space="preserve"> in some places.</w:t>
      </w:r>
      <w:r>
        <w:t xml:space="preserve"> Lead does not biodegrade, but remains in the soil.</w:t>
      </w:r>
    </w:p>
    <w:p w14:paraId="2316388A" w14:textId="77777777" w:rsidR="00F20A97" w:rsidRDefault="00F20A97" w:rsidP="00F20A97">
      <w:pPr>
        <w:spacing w:after="0"/>
      </w:pPr>
    </w:p>
    <w:p w14:paraId="4D9ABCAF" w14:textId="169ED6A7" w:rsidR="004713D2" w:rsidRDefault="00BE1524" w:rsidP="00F20A97">
      <w:pPr>
        <w:spacing w:after="0"/>
      </w:pPr>
      <w:r>
        <w:t>Serious health risks are associated with lead poisoning. Children are particularly at risk.  Millions of children in the U.S. are exposed to soil containing lead. This exposure can cause developmental and behavioral problems in children. These problems include learning disabilities, inattention, delayed growth, and brain damage. The Environmental Protection Agency has set a standard for lead in soil at 400 ppm for play areas and 1200 ppm for non-play areas.</w:t>
      </w:r>
    </w:p>
    <w:p w14:paraId="2683CEF7" w14:textId="77777777" w:rsidR="00F20A97" w:rsidRDefault="00F20A97" w:rsidP="00F20A97">
      <w:pPr>
        <w:spacing w:after="0"/>
      </w:pPr>
    </w:p>
    <w:p w14:paraId="6612AE42" w14:textId="35FA55CE" w:rsidR="00F411A5" w:rsidRDefault="00F411A5" w:rsidP="00F20A97">
      <w:pPr>
        <w:spacing w:after="0"/>
      </w:pPr>
      <w:r>
        <w:t>Lead is also of concern in soil</w:t>
      </w:r>
      <w:r w:rsidR="00050B53">
        <w:t>,</w:t>
      </w:r>
      <w:r>
        <w:t xml:space="preserve"> when </w:t>
      </w:r>
      <w:r w:rsidR="00050B53">
        <w:t xml:space="preserve">it’s </w:t>
      </w:r>
      <w:r>
        <w:t>used for gardening. Plants take up lead from the soil. Therefore, if one eats vegetables or herbs grown in contaminated soil, lead can be ingested. In addition, contaminated soil particles can be breathed in while gardening or brought into the house on clothing and footw</w:t>
      </w:r>
      <w:r w:rsidR="00050B53">
        <w:t>e</w:t>
      </w:r>
      <w:r>
        <w:t xml:space="preserve">ar. It is recommended that soils with lead levels greater than 400 ppm </w:t>
      </w:r>
      <w:r w:rsidR="00050B53">
        <w:t xml:space="preserve">should </w:t>
      </w:r>
      <w:r>
        <w:t>not b</w:t>
      </w:r>
      <w:r w:rsidR="000D0F97">
        <w:t>e used for gardening. It is further recommended that s</w:t>
      </w:r>
      <w:r>
        <w:t>oil with lead levels between 100 and 400 ppm</w:t>
      </w:r>
      <w:r w:rsidR="000D0F97">
        <w:t xml:space="preserve"> not be used for leafy vegetables or herbs</w:t>
      </w:r>
      <w:r w:rsidR="00050B53">
        <w:t>,</w:t>
      </w:r>
      <w:r w:rsidR="000D0F97">
        <w:t xml:space="preserve"> </w:t>
      </w:r>
      <w:r w:rsidR="00050B53">
        <w:t>because</w:t>
      </w:r>
      <w:r w:rsidR="000D0F97">
        <w:t xml:space="preserve"> lead can be stored in the leaves. On a similar note, root vegetables should not be grown in this soil</w:t>
      </w:r>
      <w:r w:rsidR="00050B53">
        <w:t>,</w:t>
      </w:r>
      <w:r w:rsidR="000D0F97">
        <w:t xml:space="preserve"> </w:t>
      </w:r>
      <w:r w:rsidR="00050B53">
        <w:t>because</w:t>
      </w:r>
      <w:r w:rsidR="000D0F97">
        <w:t xml:space="preserve"> lead can also accumulate in plant roots.</w:t>
      </w:r>
    </w:p>
    <w:p w14:paraId="75B40426" w14:textId="77777777" w:rsidR="00F411A5" w:rsidRDefault="00F411A5" w:rsidP="00F20A97">
      <w:pPr>
        <w:spacing w:after="0"/>
      </w:pPr>
    </w:p>
    <w:p w14:paraId="2345A6B2" w14:textId="77777777" w:rsidR="00334FE3" w:rsidRDefault="000331A6" w:rsidP="00F20A97">
      <w:pPr>
        <w:spacing w:after="0"/>
        <w:rPr>
          <w:sz w:val="28"/>
        </w:rPr>
      </w:pPr>
      <w:r w:rsidRPr="00467282">
        <w:rPr>
          <w:b/>
          <w:sz w:val="28"/>
        </w:rPr>
        <w:t>Procedure</w:t>
      </w:r>
      <w:r w:rsidR="00467282" w:rsidRPr="00467282">
        <w:rPr>
          <w:sz w:val="28"/>
        </w:rPr>
        <w:t xml:space="preserve"> </w:t>
      </w:r>
    </w:p>
    <w:p w14:paraId="2060A4F8" w14:textId="77777777" w:rsidR="00303FB6" w:rsidRDefault="00303FB6" w:rsidP="00303FB6">
      <w:pPr>
        <w:pStyle w:val="ListParagraph"/>
        <w:numPr>
          <w:ilvl w:val="0"/>
          <w:numId w:val="4"/>
        </w:numPr>
        <w:rPr>
          <w:ins w:id="0" w:author="Jacob Roundy" w:date="2015-04-14T12:19:00Z"/>
        </w:rPr>
      </w:pPr>
      <w:ins w:id="1" w:author="Jacob Roundy" w:date="2015-04-14T12:19:00Z">
        <w:r w:rsidRPr="00F20A97">
          <w:lastRenderedPageBreak/>
          <w:t>Soil Collection</w:t>
        </w:r>
      </w:ins>
    </w:p>
    <w:p w14:paraId="36A582FE" w14:textId="77777777" w:rsidR="00303FB6" w:rsidRDefault="00303FB6" w:rsidP="00303FB6">
      <w:pPr>
        <w:pStyle w:val="ListParagraph"/>
        <w:ind w:left="792"/>
        <w:rPr>
          <w:ins w:id="2" w:author="Jacob Roundy" w:date="2015-04-14T12:19:00Z"/>
        </w:rPr>
      </w:pPr>
    </w:p>
    <w:p w14:paraId="069F11A5" w14:textId="77777777" w:rsidR="00303FB6" w:rsidRDefault="00303FB6" w:rsidP="00303FB6">
      <w:pPr>
        <w:pStyle w:val="ListParagraph"/>
        <w:numPr>
          <w:ilvl w:val="1"/>
          <w:numId w:val="4"/>
        </w:numPr>
        <w:rPr>
          <w:ins w:id="3" w:author="Jacob Roundy" w:date="2015-04-14T12:19:00Z"/>
        </w:rPr>
      </w:pPr>
      <w:ins w:id="4" w:author="Jacob Roundy" w:date="2015-04-14T12:19:00Z">
        <w:r w:rsidRPr="00F20A97">
          <w:t>In undisturbed areas, collect soil from the upper 1-2 inch</w:t>
        </w:r>
        <w:r>
          <w:t>es</w:t>
        </w:r>
        <w:r w:rsidRPr="00F20A97">
          <w:t xml:space="preserve"> of the soil. If sampling vegetable gardens, collect 6-inch deep samples. </w:t>
        </w:r>
      </w:ins>
    </w:p>
    <w:p w14:paraId="1F74AE20" w14:textId="77777777" w:rsidR="00303FB6" w:rsidRDefault="00303FB6" w:rsidP="00303FB6">
      <w:pPr>
        <w:pStyle w:val="ListParagraph"/>
        <w:ind w:left="1224"/>
        <w:rPr>
          <w:ins w:id="5" w:author="Jacob Roundy" w:date="2015-04-14T12:19:00Z"/>
        </w:rPr>
      </w:pPr>
    </w:p>
    <w:p w14:paraId="5A48CA87" w14:textId="77777777" w:rsidR="00303FB6" w:rsidRDefault="00303FB6" w:rsidP="00303FB6">
      <w:pPr>
        <w:pStyle w:val="ListParagraph"/>
        <w:numPr>
          <w:ilvl w:val="2"/>
          <w:numId w:val="4"/>
        </w:numPr>
        <w:rPr>
          <w:ins w:id="6" w:author="Jacob Roundy" w:date="2015-04-14T12:19:00Z"/>
        </w:rPr>
      </w:pPr>
      <w:ins w:id="7" w:author="Jacob Roundy" w:date="2015-04-14T12:19:00Z">
        <w:r w:rsidRPr="00F20A97">
          <w:t xml:space="preserve">Use a shovel to dig a 6-inch deep hole to expose a smooth vertical area of soil. </w:t>
        </w:r>
      </w:ins>
    </w:p>
    <w:p w14:paraId="358E9322" w14:textId="77777777" w:rsidR="00303FB6" w:rsidRDefault="00303FB6" w:rsidP="00303FB6">
      <w:pPr>
        <w:pStyle w:val="ListParagraph"/>
        <w:ind w:left="1224"/>
        <w:rPr>
          <w:ins w:id="8" w:author="Jacob Roundy" w:date="2015-04-14T12:19:00Z"/>
        </w:rPr>
      </w:pPr>
    </w:p>
    <w:p w14:paraId="39AF3D05" w14:textId="77777777" w:rsidR="00303FB6" w:rsidRPr="00F20A97" w:rsidRDefault="00303FB6" w:rsidP="00303FB6">
      <w:pPr>
        <w:pStyle w:val="ListParagraph"/>
        <w:numPr>
          <w:ilvl w:val="2"/>
          <w:numId w:val="4"/>
        </w:numPr>
        <w:rPr>
          <w:ins w:id="9" w:author="Jacob Roundy" w:date="2015-04-14T12:19:00Z"/>
        </w:rPr>
      </w:pPr>
      <w:ins w:id="10" w:author="Jacob Roundy" w:date="2015-04-14T12:19:00Z">
        <w:r w:rsidRPr="00F20A97">
          <w:t xml:space="preserve">Cut a 1-inch thick slice from the vertical face. Collect a 1-inch wide sample from the center of the slice that extends from the surface to 6 inches below </w:t>
        </w:r>
        <w:r>
          <w:t xml:space="preserve">the </w:t>
        </w:r>
        <w:r w:rsidRPr="00F20A97">
          <w:t>surface.</w:t>
        </w:r>
      </w:ins>
    </w:p>
    <w:p w14:paraId="12C4AF1A" w14:textId="77777777" w:rsidR="00303FB6" w:rsidRDefault="00303FB6" w:rsidP="00303FB6">
      <w:pPr>
        <w:pStyle w:val="ListParagraph"/>
        <w:ind w:left="792"/>
        <w:rPr>
          <w:ins w:id="11" w:author="Jacob Roundy" w:date="2015-04-14T12:19:00Z"/>
        </w:rPr>
      </w:pPr>
    </w:p>
    <w:p w14:paraId="1E7E3A76" w14:textId="77777777" w:rsidR="00303FB6" w:rsidRPr="00F20A97" w:rsidRDefault="00303FB6" w:rsidP="00303FB6">
      <w:pPr>
        <w:pStyle w:val="ListParagraph"/>
        <w:numPr>
          <w:ilvl w:val="1"/>
          <w:numId w:val="4"/>
        </w:numPr>
        <w:rPr>
          <w:ins w:id="12" w:author="Jacob Roundy" w:date="2015-04-14T12:19:00Z"/>
        </w:rPr>
      </w:pPr>
      <w:ins w:id="13" w:author="Jacob Roundy" w:date="2015-04-14T12:19:00Z">
        <w:r w:rsidRPr="00F20A97">
          <w:t>Take 10 samples from an area</w:t>
        </w:r>
        <w:r>
          <w:t xml:space="preserve"> and</w:t>
        </w:r>
        <w:r w:rsidRPr="00F20A97">
          <w:t xml:space="preserve"> put them in a container.</w:t>
        </w:r>
      </w:ins>
    </w:p>
    <w:p w14:paraId="35D650BD" w14:textId="77777777" w:rsidR="00050B53" w:rsidRPr="00050B53" w:rsidRDefault="00050B53" w:rsidP="00050B53">
      <w:pPr>
        <w:pStyle w:val="ListParagraph"/>
        <w:ind w:left="360"/>
        <w:rPr>
          <w:b/>
        </w:rPr>
      </w:pPr>
    </w:p>
    <w:p w14:paraId="2775B91A" w14:textId="689FC48E" w:rsidR="00050B53" w:rsidRPr="00050B53" w:rsidRDefault="003411D6" w:rsidP="00050B53">
      <w:pPr>
        <w:pStyle w:val="ListParagraph"/>
        <w:numPr>
          <w:ilvl w:val="0"/>
          <w:numId w:val="4"/>
        </w:numPr>
        <w:rPr>
          <w:b/>
        </w:rPr>
      </w:pPr>
      <w:r w:rsidRPr="00F20A97">
        <w:t>Soil Preparation</w:t>
      </w:r>
    </w:p>
    <w:p w14:paraId="79E44244" w14:textId="77777777" w:rsidR="00050B53" w:rsidRDefault="00050B53" w:rsidP="00050B53">
      <w:pPr>
        <w:pStyle w:val="ListParagraph"/>
        <w:ind w:left="792"/>
      </w:pPr>
    </w:p>
    <w:p w14:paraId="713038B3" w14:textId="570DB5C4" w:rsidR="00050B53" w:rsidRDefault="00B945D0" w:rsidP="00050B53">
      <w:pPr>
        <w:pStyle w:val="ListParagraph"/>
        <w:numPr>
          <w:ilvl w:val="1"/>
          <w:numId w:val="4"/>
        </w:numPr>
      </w:pPr>
      <w:r>
        <w:t xml:space="preserve">Mix sample thoroughly </w:t>
      </w:r>
      <w:r w:rsidR="00A305D0">
        <w:t xml:space="preserve">by shaking for 2 min </w:t>
      </w:r>
      <w:r>
        <w:t>and s</w:t>
      </w:r>
      <w:r w:rsidR="003411D6">
        <w:t xml:space="preserve">ieve </w:t>
      </w:r>
      <w:r>
        <w:t>using a USS #10 sieve</w:t>
      </w:r>
      <w:r w:rsidR="003411D6">
        <w:t>.</w:t>
      </w:r>
    </w:p>
    <w:p w14:paraId="44CF2237" w14:textId="77777777" w:rsidR="00050B53" w:rsidRDefault="00050B53" w:rsidP="00050B53">
      <w:pPr>
        <w:pStyle w:val="ListParagraph"/>
        <w:ind w:left="792"/>
      </w:pPr>
    </w:p>
    <w:p w14:paraId="4F4A3FFE" w14:textId="31B5C321" w:rsidR="00050B53" w:rsidRDefault="003411D6" w:rsidP="00050B53">
      <w:pPr>
        <w:pStyle w:val="ListParagraph"/>
        <w:numPr>
          <w:ilvl w:val="1"/>
          <w:numId w:val="4"/>
        </w:numPr>
      </w:pPr>
      <w:r>
        <w:t>Dry soil in a 40</w:t>
      </w:r>
      <w:r w:rsidR="00B96DF3">
        <w:t xml:space="preserve"> </w:t>
      </w:r>
      <w:r>
        <w:t>°C oven</w:t>
      </w:r>
      <w:r w:rsidR="00B945D0">
        <w:t xml:space="preserve"> for 24 hr</w:t>
      </w:r>
      <w:r>
        <w:t>.</w:t>
      </w:r>
    </w:p>
    <w:p w14:paraId="34A86481" w14:textId="77777777" w:rsidR="00050B53" w:rsidRDefault="00050B53" w:rsidP="00050B53">
      <w:pPr>
        <w:pStyle w:val="ListParagraph"/>
        <w:ind w:left="360"/>
      </w:pPr>
    </w:p>
    <w:p w14:paraId="29B60E3A" w14:textId="3BE03DAF" w:rsidR="00EA46C1" w:rsidRDefault="00EA46C1" w:rsidP="00050B53">
      <w:pPr>
        <w:pStyle w:val="ListParagraph"/>
        <w:numPr>
          <w:ilvl w:val="0"/>
          <w:numId w:val="4"/>
        </w:numPr>
      </w:pPr>
      <w:r w:rsidRPr="00F20A97">
        <w:t>Sample Digestion</w:t>
      </w:r>
    </w:p>
    <w:p w14:paraId="3B246781" w14:textId="77777777" w:rsidR="00050B53" w:rsidRDefault="00050B53" w:rsidP="00050B53">
      <w:pPr>
        <w:pStyle w:val="ListParagraph"/>
        <w:ind w:left="792"/>
      </w:pPr>
    </w:p>
    <w:p w14:paraId="7ADCFAB8" w14:textId="481A5963" w:rsidR="00050B53" w:rsidRDefault="00050B53" w:rsidP="00050B53">
      <w:pPr>
        <w:pStyle w:val="ListParagraph"/>
        <w:numPr>
          <w:ilvl w:val="1"/>
          <w:numId w:val="4"/>
        </w:numPr>
      </w:pPr>
      <w:r>
        <w:t xml:space="preserve">Using an analytical balance, weigh out 1 g of </w:t>
      </w:r>
      <w:r w:rsidR="00E47CD2">
        <w:t>the</w:t>
      </w:r>
      <w:r>
        <w:t xml:space="preserve"> soil sample and place in a digestion tube. Record the weight of the sample to four decimal places.</w:t>
      </w:r>
    </w:p>
    <w:p w14:paraId="7EA39401" w14:textId="77777777" w:rsidR="00050B53" w:rsidRDefault="00050B53" w:rsidP="00050B53">
      <w:pPr>
        <w:pStyle w:val="ListParagraph"/>
        <w:ind w:left="792"/>
      </w:pPr>
    </w:p>
    <w:p w14:paraId="0A8B52C5" w14:textId="2389B091" w:rsidR="00050B53" w:rsidRDefault="00050B53" w:rsidP="00050B53">
      <w:pPr>
        <w:pStyle w:val="ListParagraph"/>
        <w:numPr>
          <w:ilvl w:val="1"/>
          <w:numId w:val="4"/>
        </w:numPr>
      </w:pPr>
      <w:r>
        <w:t>In a hood, add 5 mL of water to the digestion tube.</w:t>
      </w:r>
    </w:p>
    <w:p w14:paraId="6471E9E4" w14:textId="77777777" w:rsidR="00050B53" w:rsidRDefault="00050B53" w:rsidP="00050B53">
      <w:pPr>
        <w:pStyle w:val="ListParagraph"/>
        <w:ind w:left="792"/>
      </w:pPr>
    </w:p>
    <w:p w14:paraId="1DF2FC4D" w14:textId="7447809E" w:rsidR="00050B53" w:rsidRDefault="00050B53" w:rsidP="00050B53">
      <w:pPr>
        <w:pStyle w:val="ListParagraph"/>
        <w:numPr>
          <w:ilvl w:val="1"/>
          <w:numId w:val="4"/>
        </w:numPr>
      </w:pPr>
      <w:r>
        <w:t>Add 5 mL of concentrated HNO</w:t>
      </w:r>
      <w:r w:rsidRPr="00AA7248">
        <w:rPr>
          <w:vertAlign w:val="subscript"/>
        </w:rPr>
        <w:t>3</w:t>
      </w:r>
      <w:r>
        <w:t xml:space="preserve"> to the digestion tube.</w:t>
      </w:r>
    </w:p>
    <w:p w14:paraId="0126AFAA" w14:textId="77777777" w:rsidR="00050B53" w:rsidRDefault="00050B53" w:rsidP="00050B53">
      <w:pPr>
        <w:pStyle w:val="ListParagraph"/>
        <w:ind w:left="792"/>
      </w:pPr>
    </w:p>
    <w:p w14:paraId="0DC5DA50" w14:textId="06D2CD6F" w:rsidR="00050B53" w:rsidRDefault="00050B53" w:rsidP="00050B53">
      <w:pPr>
        <w:pStyle w:val="ListParagraph"/>
        <w:numPr>
          <w:ilvl w:val="1"/>
          <w:numId w:val="4"/>
        </w:numPr>
      </w:pPr>
      <w:r>
        <w:t>Mix the slurry with a stirring rod. Cover the digestion tube with a teardrop glass stopper.</w:t>
      </w:r>
    </w:p>
    <w:p w14:paraId="442DCC72" w14:textId="77777777" w:rsidR="00050B53" w:rsidRDefault="00050B53" w:rsidP="00050B53">
      <w:pPr>
        <w:pStyle w:val="ListParagraph"/>
        <w:ind w:left="792"/>
      </w:pPr>
    </w:p>
    <w:p w14:paraId="484C8D94" w14:textId="2D6D15B5" w:rsidR="00050B53" w:rsidRDefault="00050B53" w:rsidP="00E47CD2">
      <w:pPr>
        <w:pStyle w:val="ListParagraph"/>
        <w:numPr>
          <w:ilvl w:val="1"/>
          <w:numId w:val="4"/>
        </w:numPr>
      </w:pPr>
      <w:r>
        <w:t>Put the digestion tube in the block digester and heat the sample to 95</w:t>
      </w:r>
      <w:r w:rsidR="00E47CD2">
        <w:t xml:space="preserve"> </w:t>
      </w:r>
      <w:r>
        <w:t>°C and reflux for 10 min without boiling</w:t>
      </w:r>
      <w:r w:rsidR="00E47CD2">
        <w:t xml:space="preserve"> </w:t>
      </w:r>
      <w:r w:rsidR="00E47CD2" w:rsidRPr="00E47CD2">
        <w:t>(</w:t>
      </w:r>
      <w:r w:rsidR="00E47CD2" w:rsidRPr="00AA7248">
        <w:rPr>
          <w:b/>
        </w:rPr>
        <w:t>Figure 1</w:t>
      </w:r>
      <w:r w:rsidR="00E47CD2" w:rsidRPr="00E47CD2">
        <w:t>)</w:t>
      </w:r>
      <w:r>
        <w:t xml:space="preserve">. </w:t>
      </w:r>
      <w:r w:rsidRPr="00303FB6">
        <w:t>R</w:t>
      </w:r>
      <w:r w:rsidR="00E47CD2" w:rsidRPr="00303FB6">
        <w:t>emember that this contains concentrated acid</w:t>
      </w:r>
      <w:r w:rsidR="00951952" w:rsidRPr="00303FB6">
        <w:t>.</w:t>
      </w:r>
    </w:p>
    <w:p w14:paraId="2C091A64" w14:textId="77777777" w:rsidR="00050B53" w:rsidRDefault="00050B53" w:rsidP="00050B53">
      <w:pPr>
        <w:pStyle w:val="ListParagraph"/>
        <w:ind w:left="792"/>
      </w:pPr>
    </w:p>
    <w:p w14:paraId="164BDDE0" w14:textId="33D1FA41" w:rsidR="00050B53" w:rsidRDefault="00050B53" w:rsidP="00050B53">
      <w:pPr>
        <w:pStyle w:val="ListParagraph"/>
        <w:numPr>
          <w:ilvl w:val="1"/>
          <w:numId w:val="4"/>
        </w:numPr>
      </w:pPr>
      <w:r>
        <w:t>Allow the tubes to cool. Add 5 mL of concentrated HNO</w:t>
      </w:r>
      <w:r w:rsidRPr="00AA7248">
        <w:rPr>
          <w:vertAlign w:val="subscript"/>
        </w:rPr>
        <w:t>3</w:t>
      </w:r>
      <w:r>
        <w:t xml:space="preserve"> to the digestion tube, replace the drop glass</w:t>
      </w:r>
      <w:r w:rsidR="00E47CD2">
        <w:t>,</w:t>
      </w:r>
      <w:r>
        <w:t xml:space="preserve"> and reflux for an additional 30 min. If brown fumes are generated, repeat this step over and over until no brown fumes are given off by the sample.</w:t>
      </w:r>
    </w:p>
    <w:p w14:paraId="74463F9F" w14:textId="77777777" w:rsidR="00050B53" w:rsidRDefault="00050B53" w:rsidP="00050B53">
      <w:pPr>
        <w:pStyle w:val="ListParagraph"/>
        <w:ind w:left="792"/>
      </w:pPr>
    </w:p>
    <w:p w14:paraId="778BA261" w14:textId="622CACDB" w:rsidR="00050B53" w:rsidRDefault="00050B53" w:rsidP="00050B53">
      <w:pPr>
        <w:pStyle w:val="ListParagraph"/>
        <w:numPr>
          <w:ilvl w:val="1"/>
          <w:numId w:val="4"/>
        </w:numPr>
      </w:pPr>
      <w:r>
        <w:t>Evaporate the solution to a 5 mL volume without boiling.</w:t>
      </w:r>
    </w:p>
    <w:p w14:paraId="4603BA09" w14:textId="77777777" w:rsidR="00050B53" w:rsidRDefault="00050B53" w:rsidP="00050B53">
      <w:pPr>
        <w:pStyle w:val="ListParagraph"/>
        <w:ind w:left="792"/>
      </w:pPr>
    </w:p>
    <w:p w14:paraId="42E1526F" w14:textId="7D9B3629" w:rsidR="00050B53" w:rsidRDefault="00050B53" w:rsidP="00050B53">
      <w:pPr>
        <w:pStyle w:val="ListParagraph"/>
        <w:numPr>
          <w:ilvl w:val="1"/>
          <w:numId w:val="4"/>
        </w:numPr>
      </w:pPr>
      <w:r>
        <w:t>Allow the tubes to cool. Add 2 mL of distilled water and 3 mL of 30% H</w:t>
      </w:r>
      <w:r w:rsidRPr="00AA7248">
        <w:rPr>
          <w:vertAlign w:val="subscript"/>
        </w:rPr>
        <w:t>2</w:t>
      </w:r>
      <w:r>
        <w:t>O</w:t>
      </w:r>
      <w:r w:rsidRPr="00AA7248">
        <w:rPr>
          <w:vertAlign w:val="subscript"/>
        </w:rPr>
        <w:t>2</w:t>
      </w:r>
      <w:r>
        <w:t>. Cover with the glass stopper and heat to begin the peroxide reaction. Be careful that the solution does not boil over. Heat until the bubbling stops and allow to cool.</w:t>
      </w:r>
    </w:p>
    <w:p w14:paraId="1804CE1A" w14:textId="77777777" w:rsidR="00050B53" w:rsidRDefault="00050B53" w:rsidP="00050B53">
      <w:pPr>
        <w:pStyle w:val="ListParagraph"/>
        <w:ind w:left="792"/>
      </w:pPr>
    </w:p>
    <w:p w14:paraId="59243514" w14:textId="5213785C" w:rsidR="00050B53" w:rsidRDefault="00050B53" w:rsidP="00050B53">
      <w:pPr>
        <w:pStyle w:val="ListParagraph"/>
        <w:numPr>
          <w:ilvl w:val="1"/>
          <w:numId w:val="4"/>
        </w:numPr>
      </w:pPr>
      <w:r>
        <w:lastRenderedPageBreak/>
        <w:t>Continue to add 30% H</w:t>
      </w:r>
      <w:r w:rsidRPr="00AA7248">
        <w:rPr>
          <w:vertAlign w:val="subscript"/>
        </w:rPr>
        <w:t>2</w:t>
      </w:r>
      <w:r>
        <w:t>O</w:t>
      </w:r>
      <w:r w:rsidRPr="00AA7248">
        <w:rPr>
          <w:vertAlign w:val="subscript"/>
        </w:rPr>
        <w:t>2</w:t>
      </w:r>
      <w:r>
        <w:t xml:space="preserve"> in 1 mL increments</w:t>
      </w:r>
      <w:r w:rsidR="00E47CD2">
        <w:t xml:space="preserve">, </w:t>
      </w:r>
      <w:r>
        <w:t>warming until the bubbling is minimal. Do not add more than a total of 10 mL of the 30% H</w:t>
      </w:r>
      <w:r w:rsidRPr="00AA7248">
        <w:rPr>
          <w:vertAlign w:val="subscript"/>
        </w:rPr>
        <w:t>2</w:t>
      </w:r>
      <w:r>
        <w:t>O</w:t>
      </w:r>
      <w:r w:rsidRPr="00AA7248">
        <w:rPr>
          <w:vertAlign w:val="subscript"/>
        </w:rPr>
        <w:t>2</w:t>
      </w:r>
      <w:r>
        <w:t>.</w:t>
      </w:r>
    </w:p>
    <w:p w14:paraId="0B638554" w14:textId="77777777" w:rsidR="00050B53" w:rsidRDefault="00050B53" w:rsidP="00050B53">
      <w:pPr>
        <w:pStyle w:val="ListParagraph"/>
        <w:ind w:left="792"/>
      </w:pPr>
    </w:p>
    <w:p w14:paraId="5D15286A" w14:textId="60EBAAEF" w:rsidR="00050B53" w:rsidRDefault="00050B53" w:rsidP="00050B53">
      <w:pPr>
        <w:pStyle w:val="ListParagraph"/>
        <w:numPr>
          <w:ilvl w:val="1"/>
          <w:numId w:val="4"/>
        </w:numPr>
      </w:pPr>
      <w:r>
        <w:t>Cover the sample with the glass teardrop stoppers and heat until the volume is reduced to 5 mL without boiling.</w:t>
      </w:r>
    </w:p>
    <w:p w14:paraId="03FE9EBE" w14:textId="77777777" w:rsidR="00050B53" w:rsidRDefault="00050B53" w:rsidP="00050B53">
      <w:pPr>
        <w:pStyle w:val="ListParagraph"/>
        <w:ind w:left="792"/>
      </w:pPr>
    </w:p>
    <w:p w14:paraId="0FBC56C8" w14:textId="75922F26" w:rsidR="00050B53" w:rsidRDefault="00050B53" w:rsidP="00050B53">
      <w:pPr>
        <w:pStyle w:val="ListParagraph"/>
        <w:numPr>
          <w:ilvl w:val="1"/>
          <w:numId w:val="4"/>
        </w:numPr>
      </w:pPr>
      <w:r>
        <w:t xml:space="preserve">Add 10 mL concentrated </w:t>
      </w:r>
      <w:proofErr w:type="spellStart"/>
      <w:r>
        <w:t>HCl</w:t>
      </w:r>
      <w:proofErr w:type="spellEnd"/>
      <w:r>
        <w:t xml:space="preserve"> to the sample and cover with the glass teardrop stopper. Heat to 95</w:t>
      </w:r>
      <w:r w:rsidR="00881E3B">
        <w:t xml:space="preserve"> </w:t>
      </w:r>
      <w:r>
        <w:t xml:space="preserve">°C and reflux for 15 min.  </w:t>
      </w:r>
    </w:p>
    <w:p w14:paraId="5A1C8D7A" w14:textId="77777777" w:rsidR="00050B53" w:rsidRDefault="00050B53" w:rsidP="00050B53">
      <w:pPr>
        <w:pStyle w:val="ListParagraph"/>
        <w:ind w:left="792"/>
      </w:pPr>
    </w:p>
    <w:p w14:paraId="7B921554" w14:textId="60D3283E" w:rsidR="00050B53" w:rsidRDefault="00050B53" w:rsidP="00050B53">
      <w:pPr>
        <w:pStyle w:val="ListParagraph"/>
        <w:numPr>
          <w:ilvl w:val="1"/>
          <w:numId w:val="4"/>
        </w:numPr>
      </w:pPr>
      <w:r>
        <w:t xml:space="preserve">Allow the tubes to cool. </w:t>
      </w:r>
      <w:r w:rsidR="00881E3B">
        <w:t>If there are particulates, filter the sample</w:t>
      </w:r>
      <w:r>
        <w:t xml:space="preserve"> using </w:t>
      </w:r>
      <w:proofErr w:type="spellStart"/>
      <w:r>
        <w:t>Whatman</w:t>
      </w:r>
      <w:proofErr w:type="spellEnd"/>
      <w:r>
        <w:t xml:space="preserve"> 41 filter paper (or similar) and collect filtrate in a 100 mL volumetric flask. Dilute the sample volume to 100</w:t>
      </w:r>
      <w:r w:rsidR="00881E3B">
        <w:t xml:space="preserve"> </w:t>
      </w:r>
      <w:r>
        <w:t>mL with distilled water.</w:t>
      </w:r>
    </w:p>
    <w:p w14:paraId="4DB71A84" w14:textId="77777777" w:rsidR="00050B53" w:rsidRDefault="00050B53" w:rsidP="00050B53">
      <w:pPr>
        <w:pStyle w:val="ListParagraph"/>
        <w:ind w:left="360"/>
      </w:pPr>
    </w:p>
    <w:p w14:paraId="35928969" w14:textId="2A0E32EE" w:rsidR="00050B53" w:rsidRDefault="00050B53" w:rsidP="00050B53">
      <w:pPr>
        <w:pStyle w:val="ListParagraph"/>
        <w:numPr>
          <w:ilvl w:val="0"/>
          <w:numId w:val="4"/>
        </w:numPr>
      </w:pPr>
      <w:r w:rsidRPr="00050B53">
        <w:t>Analyzing Samples on Atomic Absorption Spectrometer</w:t>
      </w:r>
    </w:p>
    <w:p w14:paraId="04810B7B" w14:textId="77777777" w:rsidR="00050B53" w:rsidRDefault="00050B53" w:rsidP="00050B53">
      <w:pPr>
        <w:pStyle w:val="ListParagraph"/>
        <w:ind w:left="792"/>
      </w:pPr>
    </w:p>
    <w:p w14:paraId="461493A1" w14:textId="77777777" w:rsidR="00050B53" w:rsidRDefault="00050B53" w:rsidP="00050B53">
      <w:pPr>
        <w:pStyle w:val="ListParagraph"/>
        <w:numPr>
          <w:ilvl w:val="1"/>
          <w:numId w:val="4"/>
        </w:numPr>
      </w:pPr>
      <w:r>
        <w:t>Turn on the computer and the spectrometer.</w:t>
      </w:r>
    </w:p>
    <w:p w14:paraId="65A212C5" w14:textId="77777777" w:rsidR="00050B53" w:rsidRDefault="00050B53" w:rsidP="00050B53">
      <w:pPr>
        <w:pStyle w:val="ListParagraph"/>
        <w:ind w:left="792"/>
      </w:pPr>
    </w:p>
    <w:p w14:paraId="15B70C66" w14:textId="4B6CAFC7" w:rsidR="00050B53" w:rsidRDefault="00050B53" w:rsidP="00551D39">
      <w:pPr>
        <w:pStyle w:val="ListParagraph"/>
        <w:numPr>
          <w:ilvl w:val="1"/>
          <w:numId w:val="4"/>
        </w:numPr>
        <w:spacing w:line="360" w:lineRule="auto"/>
      </w:pPr>
      <w:r>
        <w:t xml:space="preserve">Set parameters on </w:t>
      </w:r>
      <w:r w:rsidR="00881E3B">
        <w:t xml:space="preserve">the </w:t>
      </w:r>
      <w:r>
        <w:t>instrument:</w:t>
      </w:r>
    </w:p>
    <w:p w14:paraId="55840585" w14:textId="586A0DD6" w:rsidR="00050B53" w:rsidRDefault="00881E3B" w:rsidP="00551D39">
      <w:pPr>
        <w:pStyle w:val="ListParagraph"/>
        <w:numPr>
          <w:ilvl w:val="2"/>
          <w:numId w:val="4"/>
        </w:numPr>
        <w:spacing w:line="360" w:lineRule="auto"/>
      </w:pPr>
      <w:r>
        <w:t xml:space="preserve">Set the </w:t>
      </w:r>
      <w:r w:rsidR="00050B53">
        <w:t xml:space="preserve">acetylene pressure </w:t>
      </w:r>
      <w:r>
        <w:t xml:space="preserve">to </w:t>
      </w:r>
      <w:r w:rsidR="00050B53">
        <w:t xml:space="preserve">&gt; 700 </w:t>
      </w:r>
      <w:proofErr w:type="spellStart"/>
      <w:r w:rsidR="00050B53">
        <w:t>kPa</w:t>
      </w:r>
      <w:proofErr w:type="spellEnd"/>
      <w:r w:rsidR="00050B53">
        <w:t xml:space="preserve"> (~100 psi)</w:t>
      </w:r>
      <w:r>
        <w:t>.</w:t>
      </w:r>
    </w:p>
    <w:p w14:paraId="44D49329" w14:textId="725F987E" w:rsidR="00050B53" w:rsidRDefault="00881E3B" w:rsidP="00551D39">
      <w:pPr>
        <w:pStyle w:val="ListParagraph"/>
        <w:numPr>
          <w:ilvl w:val="2"/>
          <w:numId w:val="4"/>
        </w:numPr>
        <w:spacing w:line="360" w:lineRule="auto"/>
      </w:pPr>
      <w:r>
        <w:t xml:space="preserve">Set the </w:t>
      </w:r>
      <w:r w:rsidR="00050B53">
        <w:t>acetylene valve set to 11 psi</w:t>
      </w:r>
      <w:r>
        <w:t>.</w:t>
      </w:r>
    </w:p>
    <w:p w14:paraId="2A1E6F8D" w14:textId="1FBBCEC2" w:rsidR="00050B53" w:rsidRDefault="00881E3B" w:rsidP="00551D39">
      <w:pPr>
        <w:pStyle w:val="ListParagraph"/>
        <w:numPr>
          <w:ilvl w:val="2"/>
          <w:numId w:val="4"/>
        </w:numPr>
        <w:spacing w:line="360" w:lineRule="auto"/>
      </w:pPr>
      <w:r>
        <w:t xml:space="preserve">Set the </w:t>
      </w:r>
      <w:r w:rsidR="00050B53">
        <w:t>air valve 45 psi</w:t>
      </w:r>
      <w:r>
        <w:t>.</w:t>
      </w:r>
    </w:p>
    <w:p w14:paraId="0653CE7B" w14:textId="77777777" w:rsidR="00050B53" w:rsidRDefault="00050B53" w:rsidP="00050B53">
      <w:pPr>
        <w:pStyle w:val="ListParagraph"/>
        <w:ind w:left="792"/>
      </w:pPr>
    </w:p>
    <w:p w14:paraId="7DC4AC80" w14:textId="02F7A21A" w:rsidR="00050B53" w:rsidRDefault="00050B53" w:rsidP="00050B53">
      <w:pPr>
        <w:pStyle w:val="ListParagraph"/>
        <w:numPr>
          <w:ilvl w:val="1"/>
          <w:numId w:val="4"/>
        </w:numPr>
      </w:pPr>
      <w:r>
        <w:t xml:space="preserve">Open the </w:t>
      </w:r>
      <w:proofErr w:type="spellStart"/>
      <w:r>
        <w:t>SpectrAA</w:t>
      </w:r>
      <w:proofErr w:type="spellEnd"/>
      <w:r>
        <w:t xml:space="preserve"> software</w:t>
      </w:r>
      <w:r w:rsidR="00951952">
        <w:t xml:space="preserve"> (</w:t>
      </w:r>
      <w:r w:rsidR="00951952">
        <w:rPr>
          <w:b/>
        </w:rPr>
        <w:t>Figure 2</w:t>
      </w:r>
      <w:r w:rsidR="00951952">
        <w:t>)</w:t>
      </w:r>
      <w:r>
        <w:t>.</w:t>
      </w:r>
    </w:p>
    <w:p w14:paraId="5824ECC5" w14:textId="77777777" w:rsidR="00050B53" w:rsidRDefault="00050B53" w:rsidP="00050B53">
      <w:pPr>
        <w:pStyle w:val="ListParagraph"/>
        <w:ind w:left="792"/>
      </w:pPr>
    </w:p>
    <w:p w14:paraId="2FA2881E" w14:textId="11F69E1B" w:rsidR="00050B53" w:rsidRDefault="00050B53" w:rsidP="00050B53">
      <w:pPr>
        <w:pStyle w:val="ListParagraph"/>
        <w:numPr>
          <w:ilvl w:val="1"/>
          <w:numId w:val="4"/>
        </w:numPr>
      </w:pPr>
      <w:r w:rsidRPr="00050B53">
        <w:t>Open a new worksheet</w:t>
      </w:r>
      <w:r w:rsidR="00951952">
        <w:t xml:space="preserve"> (</w:t>
      </w:r>
      <w:r w:rsidR="00951952">
        <w:rPr>
          <w:b/>
        </w:rPr>
        <w:t>Figure 3</w:t>
      </w:r>
      <w:r w:rsidR="00951952">
        <w:t>)</w:t>
      </w:r>
      <w:r w:rsidRPr="00050B53">
        <w:t>.</w:t>
      </w:r>
    </w:p>
    <w:p w14:paraId="1B9C223A" w14:textId="77777777" w:rsidR="00050B53" w:rsidRDefault="00050B53" w:rsidP="00050B53">
      <w:pPr>
        <w:pStyle w:val="ListParagraph"/>
        <w:ind w:left="792"/>
      </w:pPr>
    </w:p>
    <w:p w14:paraId="0C12EE7A" w14:textId="7C3C6E46" w:rsidR="00050B53" w:rsidRDefault="00050B53" w:rsidP="00050B53">
      <w:pPr>
        <w:pStyle w:val="ListParagraph"/>
        <w:numPr>
          <w:ilvl w:val="1"/>
          <w:numId w:val="4"/>
        </w:numPr>
      </w:pPr>
      <w:r w:rsidRPr="00050B53">
        <w:t xml:space="preserve">Choose “Add Method” and click on </w:t>
      </w:r>
      <w:proofErr w:type="spellStart"/>
      <w:r w:rsidRPr="00050B53">
        <w:t>Pb</w:t>
      </w:r>
      <w:proofErr w:type="spellEnd"/>
      <w:r w:rsidRPr="00050B53">
        <w:t xml:space="preserve"> to do a Lead Analysis</w:t>
      </w:r>
      <w:r w:rsidR="00951952">
        <w:t xml:space="preserve"> (</w:t>
      </w:r>
      <w:r w:rsidR="00951952">
        <w:rPr>
          <w:b/>
        </w:rPr>
        <w:t>Figure 4</w:t>
      </w:r>
      <w:r w:rsidR="00951952">
        <w:t>)</w:t>
      </w:r>
      <w:r w:rsidRPr="00050B53">
        <w:t>.</w:t>
      </w:r>
    </w:p>
    <w:p w14:paraId="4FD9CAAF" w14:textId="77777777" w:rsidR="00050B53" w:rsidRDefault="00050B53" w:rsidP="00050B53">
      <w:pPr>
        <w:pStyle w:val="ListParagraph"/>
        <w:ind w:left="792"/>
      </w:pPr>
    </w:p>
    <w:p w14:paraId="44A84814" w14:textId="6957673D" w:rsidR="00050B53" w:rsidRDefault="00050B53" w:rsidP="00551D39">
      <w:pPr>
        <w:pStyle w:val="ListParagraph"/>
        <w:numPr>
          <w:ilvl w:val="1"/>
          <w:numId w:val="4"/>
        </w:numPr>
        <w:spacing w:line="360" w:lineRule="auto"/>
      </w:pPr>
      <w:r>
        <w:t>Set Type/Mode parameters</w:t>
      </w:r>
      <w:r w:rsidR="00951952">
        <w:t xml:space="preserve"> </w:t>
      </w:r>
      <w:r w:rsidR="00881E3B">
        <w:t xml:space="preserve">to the following </w:t>
      </w:r>
      <w:r w:rsidR="00951952">
        <w:t>(</w:t>
      </w:r>
      <w:r w:rsidR="00951952" w:rsidRPr="00FC401E">
        <w:rPr>
          <w:b/>
        </w:rPr>
        <w:t>Figure 5</w:t>
      </w:r>
      <w:r w:rsidR="00951952">
        <w:t>)</w:t>
      </w:r>
      <w:r>
        <w:t>:</w:t>
      </w:r>
    </w:p>
    <w:p w14:paraId="06E20B00" w14:textId="110BA3DD" w:rsidR="00050B53" w:rsidRDefault="00050B53" w:rsidP="00551D39">
      <w:pPr>
        <w:pStyle w:val="ListParagraph"/>
        <w:numPr>
          <w:ilvl w:val="2"/>
          <w:numId w:val="4"/>
        </w:numPr>
        <w:spacing w:line="360" w:lineRule="auto"/>
      </w:pPr>
      <w:r>
        <w:t>Type = Flame</w:t>
      </w:r>
    </w:p>
    <w:p w14:paraId="28CCA969" w14:textId="3A9E4123" w:rsidR="00050B53" w:rsidRDefault="00050B53" w:rsidP="00551D39">
      <w:pPr>
        <w:pStyle w:val="ListParagraph"/>
        <w:numPr>
          <w:ilvl w:val="2"/>
          <w:numId w:val="4"/>
        </w:numPr>
        <w:spacing w:line="360" w:lineRule="auto"/>
      </w:pPr>
      <w:r>
        <w:t xml:space="preserve">Element = </w:t>
      </w:r>
      <w:proofErr w:type="spellStart"/>
      <w:r>
        <w:t>Pb</w:t>
      </w:r>
      <w:proofErr w:type="spellEnd"/>
    </w:p>
    <w:p w14:paraId="4E8BF3A4" w14:textId="1581C596" w:rsidR="00050B53" w:rsidRDefault="00050B53" w:rsidP="00551D39">
      <w:pPr>
        <w:pStyle w:val="ListParagraph"/>
        <w:numPr>
          <w:ilvl w:val="2"/>
          <w:numId w:val="4"/>
        </w:numPr>
        <w:spacing w:line="360" w:lineRule="auto"/>
      </w:pPr>
      <w:r>
        <w:t>Sampling Mode = Manual</w:t>
      </w:r>
    </w:p>
    <w:p w14:paraId="6A0EB3E4" w14:textId="7837B99F" w:rsidR="00050B53" w:rsidRDefault="00050B53" w:rsidP="00551D39">
      <w:pPr>
        <w:pStyle w:val="ListParagraph"/>
        <w:numPr>
          <w:ilvl w:val="2"/>
          <w:numId w:val="4"/>
        </w:numPr>
        <w:spacing w:line="360" w:lineRule="auto"/>
      </w:pPr>
      <w:r>
        <w:t>Instrument Mode = Absorbance</w:t>
      </w:r>
    </w:p>
    <w:p w14:paraId="51181F73" w14:textId="6E2D5369" w:rsidR="00050B53" w:rsidRDefault="00050B53" w:rsidP="00551D39">
      <w:pPr>
        <w:pStyle w:val="ListParagraph"/>
        <w:numPr>
          <w:ilvl w:val="2"/>
          <w:numId w:val="4"/>
        </w:numPr>
        <w:spacing w:line="360" w:lineRule="auto"/>
      </w:pPr>
      <w:r>
        <w:t>Flame Type = Air/Acetylene</w:t>
      </w:r>
    </w:p>
    <w:p w14:paraId="257B4EA7" w14:textId="28775E13" w:rsidR="00050B53" w:rsidRDefault="00050B53" w:rsidP="00551D39">
      <w:pPr>
        <w:pStyle w:val="ListParagraph"/>
        <w:numPr>
          <w:ilvl w:val="2"/>
          <w:numId w:val="4"/>
        </w:numPr>
        <w:spacing w:line="360" w:lineRule="auto"/>
      </w:pPr>
      <w:r>
        <w:t>Air Flow = 13.5</w:t>
      </w:r>
    </w:p>
    <w:p w14:paraId="06852846" w14:textId="47818758" w:rsidR="00050B53" w:rsidRDefault="00050B53" w:rsidP="00551D39">
      <w:pPr>
        <w:pStyle w:val="ListParagraph"/>
        <w:numPr>
          <w:ilvl w:val="2"/>
          <w:numId w:val="4"/>
        </w:numPr>
        <w:spacing w:line="360" w:lineRule="auto"/>
      </w:pPr>
      <w:r>
        <w:t>Acetylene Flow = 2.0</w:t>
      </w:r>
    </w:p>
    <w:p w14:paraId="1ED2B0C4" w14:textId="57F694B1" w:rsidR="00050B53" w:rsidRDefault="00050B53" w:rsidP="00551D39">
      <w:pPr>
        <w:pStyle w:val="ListParagraph"/>
        <w:numPr>
          <w:ilvl w:val="2"/>
          <w:numId w:val="4"/>
        </w:numPr>
        <w:spacing w:line="360" w:lineRule="auto"/>
      </w:pPr>
      <w:r>
        <w:t>Online Diluter Type = SIPS</w:t>
      </w:r>
    </w:p>
    <w:p w14:paraId="71417D94" w14:textId="77777777" w:rsidR="00050B53" w:rsidRDefault="00050B53" w:rsidP="00050B53">
      <w:pPr>
        <w:pStyle w:val="ListParagraph"/>
        <w:ind w:left="792"/>
      </w:pPr>
    </w:p>
    <w:p w14:paraId="5C58DACF" w14:textId="592080AD" w:rsidR="00050B53" w:rsidRDefault="00050B53" w:rsidP="00551D39">
      <w:pPr>
        <w:pStyle w:val="ListParagraph"/>
        <w:numPr>
          <w:ilvl w:val="1"/>
          <w:numId w:val="4"/>
        </w:numPr>
        <w:spacing w:line="360" w:lineRule="auto"/>
      </w:pPr>
      <w:r>
        <w:t>Set the Measurements parameters</w:t>
      </w:r>
      <w:r w:rsidR="00951952">
        <w:t xml:space="preserve"> </w:t>
      </w:r>
      <w:r w:rsidR="00881E3B">
        <w:t xml:space="preserve">to the following </w:t>
      </w:r>
      <w:r w:rsidR="00951952">
        <w:t>(</w:t>
      </w:r>
      <w:r w:rsidR="00951952">
        <w:rPr>
          <w:b/>
        </w:rPr>
        <w:t>Figure 6</w:t>
      </w:r>
      <w:r w:rsidR="00951952">
        <w:t>)</w:t>
      </w:r>
      <w:r>
        <w:t>:</w:t>
      </w:r>
    </w:p>
    <w:p w14:paraId="57CF0C04" w14:textId="176A97DD" w:rsidR="00050B53" w:rsidRDefault="00050B53" w:rsidP="00551D39">
      <w:pPr>
        <w:pStyle w:val="ListParagraph"/>
        <w:numPr>
          <w:ilvl w:val="2"/>
          <w:numId w:val="4"/>
        </w:numPr>
        <w:spacing w:line="360" w:lineRule="auto"/>
      </w:pPr>
      <w:r>
        <w:lastRenderedPageBreak/>
        <w:t>Measurement Mode = PROMT</w:t>
      </w:r>
    </w:p>
    <w:p w14:paraId="3D0CE6F8" w14:textId="4D3913CC" w:rsidR="00050B53" w:rsidRDefault="00050B53" w:rsidP="00551D39">
      <w:pPr>
        <w:pStyle w:val="ListParagraph"/>
        <w:numPr>
          <w:ilvl w:val="2"/>
          <w:numId w:val="4"/>
        </w:numPr>
        <w:spacing w:line="360" w:lineRule="auto"/>
      </w:pPr>
      <w:r>
        <w:t>Calibration Mode = Concentration</w:t>
      </w:r>
    </w:p>
    <w:p w14:paraId="3305990D" w14:textId="711266B4" w:rsidR="00050B53" w:rsidRDefault="00050B53" w:rsidP="00551D39">
      <w:pPr>
        <w:pStyle w:val="ListParagraph"/>
        <w:numPr>
          <w:ilvl w:val="2"/>
          <w:numId w:val="4"/>
        </w:numPr>
        <w:spacing w:line="360" w:lineRule="auto"/>
      </w:pPr>
      <w:r>
        <w:t>Times: Measurement = 10</w:t>
      </w:r>
    </w:p>
    <w:p w14:paraId="78CD6335" w14:textId="69FB0E7D" w:rsidR="00050B53" w:rsidRDefault="00050B53" w:rsidP="00551D39">
      <w:pPr>
        <w:pStyle w:val="ListParagraph"/>
        <w:numPr>
          <w:ilvl w:val="2"/>
          <w:numId w:val="4"/>
        </w:numPr>
        <w:spacing w:line="360" w:lineRule="auto"/>
      </w:pPr>
      <w:r>
        <w:t>Times: Read Delay = 10</w:t>
      </w:r>
    </w:p>
    <w:p w14:paraId="7A63E023" w14:textId="5F67AEFE" w:rsidR="00050B53" w:rsidRDefault="00050B53" w:rsidP="00551D39">
      <w:pPr>
        <w:pStyle w:val="ListParagraph"/>
        <w:numPr>
          <w:ilvl w:val="2"/>
          <w:numId w:val="4"/>
        </w:numPr>
        <w:spacing w:line="360" w:lineRule="auto"/>
      </w:pPr>
      <w:r>
        <w:t>Replicates: Standard = 3</w:t>
      </w:r>
    </w:p>
    <w:p w14:paraId="649A9087" w14:textId="27B14175" w:rsidR="00050B53" w:rsidRDefault="00050B53" w:rsidP="00551D39">
      <w:pPr>
        <w:pStyle w:val="ListParagraph"/>
        <w:numPr>
          <w:ilvl w:val="2"/>
          <w:numId w:val="4"/>
        </w:numPr>
        <w:spacing w:line="360" w:lineRule="auto"/>
      </w:pPr>
      <w:r>
        <w:t>Replicates: Sample = 3</w:t>
      </w:r>
    </w:p>
    <w:p w14:paraId="18A787F3" w14:textId="5628F0A8" w:rsidR="00050B53" w:rsidRDefault="00050B53" w:rsidP="00551D39">
      <w:pPr>
        <w:pStyle w:val="ListParagraph"/>
        <w:numPr>
          <w:ilvl w:val="2"/>
          <w:numId w:val="4"/>
        </w:numPr>
        <w:spacing w:line="360" w:lineRule="auto"/>
      </w:pPr>
      <w:r>
        <w:t>Precision (%): Standard = 1.0</w:t>
      </w:r>
    </w:p>
    <w:p w14:paraId="58368DC2" w14:textId="66CBB676" w:rsidR="00050B53" w:rsidRDefault="00050B53" w:rsidP="00551D39">
      <w:pPr>
        <w:pStyle w:val="ListParagraph"/>
        <w:numPr>
          <w:ilvl w:val="2"/>
          <w:numId w:val="4"/>
        </w:numPr>
        <w:spacing w:line="360" w:lineRule="auto"/>
      </w:pPr>
      <w:r>
        <w:t>Precision (%): Sample = 1.0</w:t>
      </w:r>
    </w:p>
    <w:p w14:paraId="787B8714" w14:textId="77777777" w:rsidR="00050B53" w:rsidRDefault="00050B53" w:rsidP="00050B53">
      <w:pPr>
        <w:pStyle w:val="ListParagraph"/>
        <w:ind w:left="792"/>
      </w:pPr>
    </w:p>
    <w:p w14:paraId="72ACBB46" w14:textId="028CB656" w:rsidR="00050B53" w:rsidRDefault="00050B53" w:rsidP="00050B53">
      <w:pPr>
        <w:pStyle w:val="ListParagraph"/>
        <w:numPr>
          <w:ilvl w:val="1"/>
          <w:numId w:val="4"/>
        </w:numPr>
      </w:pPr>
      <w:r>
        <w:t>Set the Optical parameters</w:t>
      </w:r>
      <w:r w:rsidR="00951952">
        <w:t xml:space="preserve"> </w:t>
      </w:r>
      <w:r w:rsidR="00881E3B">
        <w:t xml:space="preserve">to the following </w:t>
      </w:r>
      <w:r w:rsidR="00951952">
        <w:t>(</w:t>
      </w:r>
      <w:r w:rsidR="00951952">
        <w:rPr>
          <w:b/>
        </w:rPr>
        <w:t>Figure 7</w:t>
      </w:r>
      <w:r w:rsidR="00951952">
        <w:t>)</w:t>
      </w:r>
      <w:r>
        <w:t>:</w:t>
      </w:r>
    </w:p>
    <w:p w14:paraId="679958B3" w14:textId="6E23D325" w:rsidR="00050B53" w:rsidRDefault="00050B53" w:rsidP="00551D39">
      <w:pPr>
        <w:pStyle w:val="ListParagraph"/>
        <w:numPr>
          <w:ilvl w:val="2"/>
          <w:numId w:val="4"/>
        </w:numPr>
        <w:spacing w:line="360" w:lineRule="auto"/>
      </w:pPr>
      <w:r>
        <w:t>Lamp Position = Ca #4</w:t>
      </w:r>
    </w:p>
    <w:p w14:paraId="00ECB701" w14:textId="5F2FDEF6" w:rsidR="00050B53" w:rsidRDefault="00050B53" w:rsidP="00551D39">
      <w:pPr>
        <w:pStyle w:val="ListParagraph"/>
        <w:numPr>
          <w:ilvl w:val="2"/>
          <w:numId w:val="4"/>
        </w:numPr>
        <w:spacing w:line="360" w:lineRule="auto"/>
      </w:pPr>
      <w:r>
        <w:t>Lamp Current (mA) = 10.0 mA</w:t>
      </w:r>
    </w:p>
    <w:p w14:paraId="14354B07" w14:textId="64D90C61" w:rsidR="00050B53" w:rsidRDefault="00050B53" w:rsidP="00551D39">
      <w:pPr>
        <w:pStyle w:val="ListParagraph"/>
        <w:numPr>
          <w:ilvl w:val="2"/>
          <w:numId w:val="4"/>
        </w:numPr>
        <w:spacing w:line="360" w:lineRule="auto"/>
      </w:pPr>
      <w:r>
        <w:t>Wavelength = 217.0 nm</w:t>
      </w:r>
    </w:p>
    <w:p w14:paraId="5B8BFEB8" w14:textId="1D008EFE" w:rsidR="00050B53" w:rsidRDefault="00050B53" w:rsidP="00551D39">
      <w:pPr>
        <w:pStyle w:val="ListParagraph"/>
        <w:numPr>
          <w:ilvl w:val="2"/>
          <w:numId w:val="4"/>
        </w:numPr>
        <w:spacing w:line="360" w:lineRule="auto"/>
      </w:pPr>
      <w:r>
        <w:t>Slit = 1.0 nm</w:t>
      </w:r>
    </w:p>
    <w:p w14:paraId="54D8BDEB" w14:textId="3FF62EAC" w:rsidR="00050B53" w:rsidRDefault="00050B53" w:rsidP="00551D39">
      <w:pPr>
        <w:pStyle w:val="ListParagraph"/>
        <w:numPr>
          <w:ilvl w:val="2"/>
          <w:numId w:val="4"/>
        </w:numPr>
        <w:spacing w:line="360" w:lineRule="auto"/>
      </w:pPr>
      <w:r>
        <w:t>Background = BC Off</w:t>
      </w:r>
    </w:p>
    <w:p w14:paraId="35FA1542" w14:textId="77777777" w:rsidR="00050B53" w:rsidRDefault="00050B53" w:rsidP="00050B53">
      <w:pPr>
        <w:pStyle w:val="ListParagraph"/>
        <w:ind w:left="792"/>
      </w:pPr>
    </w:p>
    <w:p w14:paraId="45703B76" w14:textId="6B3BAD86" w:rsidR="00050B53" w:rsidRDefault="00050B53" w:rsidP="00050B53">
      <w:pPr>
        <w:pStyle w:val="ListParagraph"/>
        <w:numPr>
          <w:ilvl w:val="1"/>
          <w:numId w:val="4"/>
        </w:numPr>
      </w:pPr>
      <w:r>
        <w:t>Set the SIPS parameters</w:t>
      </w:r>
      <w:r w:rsidR="00951952">
        <w:t xml:space="preserve"> </w:t>
      </w:r>
      <w:r w:rsidR="00881E3B">
        <w:t xml:space="preserve">to the following </w:t>
      </w:r>
      <w:r w:rsidR="00951952">
        <w:t>(</w:t>
      </w:r>
      <w:r w:rsidR="00951952">
        <w:rPr>
          <w:b/>
        </w:rPr>
        <w:t>Figure 8</w:t>
      </w:r>
      <w:r w:rsidR="00951952">
        <w:t>)</w:t>
      </w:r>
      <w:r>
        <w:t>:</w:t>
      </w:r>
    </w:p>
    <w:p w14:paraId="7DA602A4" w14:textId="31FE6907" w:rsidR="00050B53" w:rsidRDefault="00050B53" w:rsidP="00551D39">
      <w:pPr>
        <w:pStyle w:val="ListParagraph"/>
        <w:numPr>
          <w:ilvl w:val="2"/>
          <w:numId w:val="4"/>
        </w:numPr>
        <w:spacing w:line="360" w:lineRule="auto"/>
      </w:pPr>
      <w:r>
        <w:t>Nebulizer Uptake Rate = 5.0 mL/min</w:t>
      </w:r>
    </w:p>
    <w:p w14:paraId="64C0598B" w14:textId="08100BE9" w:rsidR="00050B53" w:rsidRDefault="00050B53" w:rsidP="00551D39">
      <w:pPr>
        <w:pStyle w:val="ListParagraph"/>
        <w:numPr>
          <w:ilvl w:val="2"/>
          <w:numId w:val="4"/>
        </w:numPr>
        <w:spacing w:line="360" w:lineRule="auto"/>
      </w:pPr>
      <w:r>
        <w:t>Right Pump = none</w:t>
      </w:r>
    </w:p>
    <w:p w14:paraId="42380F06" w14:textId="6AA59F5E" w:rsidR="00050B53" w:rsidRDefault="00050B53" w:rsidP="00551D39">
      <w:pPr>
        <w:pStyle w:val="ListParagraph"/>
        <w:numPr>
          <w:ilvl w:val="2"/>
          <w:numId w:val="4"/>
        </w:numPr>
        <w:spacing w:line="360" w:lineRule="auto"/>
      </w:pPr>
      <w:r>
        <w:t>Standard Additions = Unselect</w:t>
      </w:r>
    </w:p>
    <w:p w14:paraId="7BA537BC" w14:textId="6EDFBC0D" w:rsidR="00050B53" w:rsidRDefault="00050B53" w:rsidP="00551D39">
      <w:pPr>
        <w:pStyle w:val="ListParagraph"/>
        <w:numPr>
          <w:ilvl w:val="2"/>
          <w:numId w:val="4"/>
        </w:numPr>
        <w:spacing w:line="360" w:lineRule="auto"/>
      </w:pPr>
      <w:r>
        <w:t xml:space="preserve">Calibration Mode = Auto Set </w:t>
      </w:r>
      <w:proofErr w:type="spellStart"/>
      <w:r>
        <w:t>Std</w:t>
      </w:r>
      <w:proofErr w:type="spellEnd"/>
      <w:r>
        <w:t xml:space="preserve"> Concentrations</w:t>
      </w:r>
    </w:p>
    <w:p w14:paraId="49AA51D2" w14:textId="183E35F0" w:rsidR="00050B53" w:rsidRDefault="00050B53" w:rsidP="00551D39">
      <w:pPr>
        <w:pStyle w:val="ListParagraph"/>
        <w:numPr>
          <w:ilvl w:val="2"/>
          <w:numId w:val="4"/>
        </w:numPr>
        <w:spacing w:line="360" w:lineRule="auto"/>
      </w:pPr>
      <w:r>
        <w:t>Dual Pump Calibration = Unselect</w:t>
      </w:r>
    </w:p>
    <w:p w14:paraId="560E5CB7" w14:textId="77777777" w:rsidR="00050B53" w:rsidRDefault="00050B53" w:rsidP="00050B53">
      <w:pPr>
        <w:pStyle w:val="ListParagraph"/>
        <w:ind w:left="792"/>
      </w:pPr>
    </w:p>
    <w:p w14:paraId="29221886" w14:textId="756CA9C4" w:rsidR="00050B53" w:rsidRDefault="00050B53" w:rsidP="00050B53">
      <w:pPr>
        <w:pStyle w:val="ListParagraph"/>
        <w:numPr>
          <w:ilvl w:val="1"/>
          <w:numId w:val="4"/>
        </w:numPr>
      </w:pPr>
      <w:r w:rsidRPr="00050B53">
        <w:t>Under the Standards tab, a list of standards automatically populate</w:t>
      </w:r>
      <w:r w:rsidR="00051532">
        <w:t>s</w:t>
      </w:r>
      <w:r w:rsidRPr="00050B53">
        <w:t xml:space="preserve"> for the particular test</w:t>
      </w:r>
      <w:r w:rsidR="00FC401E">
        <w:t xml:space="preserve"> (</w:t>
      </w:r>
      <w:r w:rsidR="00FC401E">
        <w:rPr>
          <w:b/>
        </w:rPr>
        <w:t>Figure 9</w:t>
      </w:r>
      <w:r w:rsidR="00FC401E">
        <w:t>)</w:t>
      </w:r>
      <w:r w:rsidRPr="00050B53">
        <w:t xml:space="preserve">. </w:t>
      </w:r>
      <w:r w:rsidR="00303FB6" w:rsidRPr="00050B53">
        <w:t xml:space="preserve">A 1000 ppm </w:t>
      </w:r>
      <w:proofErr w:type="spellStart"/>
      <w:r w:rsidR="00303FB6" w:rsidRPr="00050B53">
        <w:t>Pb</w:t>
      </w:r>
      <w:proofErr w:type="spellEnd"/>
      <w:r w:rsidR="00303FB6" w:rsidRPr="00050B53">
        <w:t xml:space="preserve"> standard for atomic absorption spectrometry purchased from a chemical supply company is used and automatically diluted by the instrument. A new calibration curve is generated each time a new set of samples is run</w:t>
      </w:r>
      <w:r w:rsidRPr="00050B53">
        <w:t>.</w:t>
      </w:r>
    </w:p>
    <w:p w14:paraId="0007CD39" w14:textId="77777777" w:rsidR="00050B53" w:rsidRDefault="00050B53" w:rsidP="00050B53">
      <w:pPr>
        <w:pStyle w:val="ListParagraph"/>
        <w:ind w:left="792"/>
      </w:pPr>
    </w:p>
    <w:p w14:paraId="5C46CA72" w14:textId="64B9BA10" w:rsidR="00050B53" w:rsidRDefault="00050B53" w:rsidP="00050B53">
      <w:pPr>
        <w:pStyle w:val="ListParagraph"/>
        <w:numPr>
          <w:ilvl w:val="1"/>
          <w:numId w:val="4"/>
        </w:numPr>
      </w:pPr>
      <w:r>
        <w:t>Exit the Edit Method menu and click on the “Labels” tab. Input information regarding sample names and number of samples</w:t>
      </w:r>
      <w:r w:rsidR="00FC401E">
        <w:t xml:space="preserve"> (</w:t>
      </w:r>
      <w:r w:rsidR="00FC401E">
        <w:rPr>
          <w:b/>
        </w:rPr>
        <w:t>Figure 10</w:t>
      </w:r>
      <w:r w:rsidR="00FC401E">
        <w:t>)</w:t>
      </w:r>
      <w:r>
        <w:t>.</w:t>
      </w:r>
    </w:p>
    <w:p w14:paraId="4658B708" w14:textId="77777777" w:rsidR="00050B53" w:rsidRDefault="00050B53" w:rsidP="00050B53">
      <w:pPr>
        <w:pStyle w:val="ListParagraph"/>
        <w:ind w:left="792"/>
      </w:pPr>
    </w:p>
    <w:p w14:paraId="22D16962" w14:textId="05570603" w:rsidR="00050B53" w:rsidRDefault="00050B53" w:rsidP="00050B53">
      <w:pPr>
        <w:pStyle w:val="ListParagraph"/>
        <w:numPr>
          <w:ilvl w:val="1"/>
          <w:numId w:val="4"/>
        </w:numPr>
      </w:pPr>
      <w:r>
        <w:t>Using the “Analysis” tab, use the “Select” button to highlight the samples to be analyzed.</w:t>
      </w:r>
    </w:p>
    <w:p w14:paraId="30350F94" w14:textId="77777777" w:rsidR="00050B53" w:rsidRDefault="00050B53" w:rsidP="00050B53">
      <w:pPr>
        <w:pStyle w:val="ListParagraph"/>
        <w:ind w:left="792"/>
      </w:pPr>
    </w:p>
    <w:p w14:paraId="56C492A4" w14:textId="6E4FE51F" w:rsidR="00050B53" w:rsidRDefault="00050B53" w:rsidP="00050B53">
      <w:pPr>
        <w:pStyle w:val="ListParagraph"/>
        <w:numPr>
          <w:ilvl w:val="1"/>
          <w:numId w:val="4"/>
        </w:numPr>
      </w:pPr>
      <w:r>
        <w:t>Turn on the flame by pressing the ignite button on the instrument.</w:t>
      </w:r>
    </w:p>
    <w:p w14:paraId="7EA35E6E" w14:textId="77777777" w:rsidR="00050B53" w:rsidRDefault="00050B53" w:rsidP="00050B53">
      <w:pPr>
        <w:pStyle w:val="ListParagraph"/>
        <w:ind w:left="792"/>
      </w:pPr>
    </w:p>
    <w:p w14:paraId="4E3A86B4" w14:textId="0A31C62C" w:rsidR="00050B53" w:rsidRDefault="00050B53" w:rsidP="00050B53">
      <w:pPr>
        <w:pStyle w:val="ListParagraph"/>
        <w:numPr>
          <w:ilvl w:val="1"/>
          <w:numId w:val="4"/>
        </w:numPr>
      </w:pPr>
      <w:r>
        <w:t>Zero the instrument by aspirating a blank and pressing the “Alt” and “Read” keys simultaneously.</w:t>
      </w:r>
    </w:p>
    <w:p w14:paraId="5C6A8E9B" w14:textId="77777777" w:rsidR="00050B53" w:rsidRDefault="00050B53" w:rsidP="00050B53">
      <w:pPr>
        <w:pStyle w:val="ListParagraph"/>
        <w:ind w:left="792"/>
      </w:pPr>
    </w:p>
    <w:p w14:paraId="364E7B29" w14:textId="3156557E" w:rsidR="00050B53" w:rsidRDefault="00050B53" w:rsidP="00050B53">
      <w:pPr>
        <w:pStyle w:val="ListParagraph"/>
        <w:numPr>
          <w:ilvl w:val="1"/>
          <w:numId w:val="4"/>
        </w:numPr>
      </w:pPr>
      <w:r>
        <w:t>Place the pump tubing in the blank solution and press “Start.” Once the calibration has been performed, place the pump tubing in the sample and press the “Read” key. Continue for all samples.</w:t>
      </w:r>
    </w:p>
    <w:p w14:paraId="7EEDB8D4" w14:textId="77777777" w:rsidR="00050B53" w:rsidRDefault="00050B53" w:rsidP="00050B53">
      <w:pPr>
        <w:pStyle w:val="ListParagraph"/>
        <w:ind w:left="792"/>
      </w:pPr>
    </w:p>
    <w:p w14:paraId="7611BD7C" w14:textId="581A7F8A" w:rsidR="00FC401E" w:rsidRDefault="00050B53" w:rsidP="00FC401E">
      <w:pPr>
        <w:pStyle w:val="ListParagraph"/>
        <w:numPr>
          <w:ilvl w:val="1"/>
          <w:numId w:val="4"/>
        </w:numPr>
      </w:pPr>
      <w:r>
        <w:t>Turn off the instrument by pressing the red power off button on the instrument. Turn off all gas tanks and remove all samples.</w:t>
      </w:r>
    </w:p>
    <w:p w14:paraId="462D770F" w14:textId="77777777" w:rsidR="00FC401E" w:rsidRDefault="00FC401E" w:rsidP="00F20A97">
      <w:pPr>
        <w:spacing w:after="0"/>
      </w:pPr>
    </w:p>
    <w:p w14:paraId="277EAA16" w14:textId="77777777" w:rsidR="007C61AE" w:rsidRDefault="00467282" w:rsidP="00F20A97">
      <w:pPr>
        <w:spacing w:after="0"/>
        <w:rPr>
          <w:b/>
        </w:rPr>
      </w:pPr>
      <w:r w:rsidRPr="00467282">
        <w:rPr>
          <w:b/>
          <w:sz w:val="28"/>
        </w:rPr>
        <w:t>Representative Result</w:t>
      </w:r>
      <w:r w:rsidR="003E02E7">
        <w:rPr>
          <w:b/>
          <w:sz w:val="28"/>
        </w:rPr>
        <w:t>s</w:t>
      </w:r>
      <w:r>
        <w:rPr>
          <w:b/>
        </w:rPr>
        <w:t xml:space="preserve"> </w:t>
      </w:r>
    </w:p>
    <w:p w14:paraId="53A347EA" w14:textId="0DBAD6A8" w:rsidR="00E765FA" w:rsidRDefault="00E765FA" w:rsidP="00F20A97">
      <w:pPr>
        <w:spacing w:after="0"/>
      </w:pPr>
      <w:r>
        <w:t>The software create</w:t>
      </w:r>
      <w:r w:rsidR="00051532">
        <w:t>s</w:t>
      </w:r>
      <w:r>
        <w:t xml:space="preserve"> the calibration curve and automatically determine</w:t>
      </w:r>
      <w:r w:rsidR="00051532">
        <w:t>s</w:t>
      </w:r>
      <w:r>
        <w:t xml:space="preserve"> the concentra</w:t>
      </w:r>
      <w:r w:rsidR="00F543B0">
        <w:t xml:space="preserve">tion of the </w:t>
      </w:r>
      <w:proofErr w:type="spellStart"/>
      <w:r w:rsidR="00F543B0">
        <w:t>Pb</w:t>
      </w:r>
      <w:proofErr w:type="spellEnd"/>
      <w:r w:rsidR="00F543B0">
        <w:t xml:space="preserve"> in the samples</w:t>
      </w:r>
      <w:r w:rsidR="00FC401E">
        <w:t xml:space="preserve"> (</w:t>
      </w:r>
      <w:r w:rsidR="00FC401E">
        <w:rPr>
          <w:b/>
        </w:rPr>
        <w:t>Figure 11</w:t>
      </w:r>
      <w:r w:rsidR="00FC401E">
        <w:t>)</w:t>
      </w:r>
      <w:r w:rsidR="00F543B0">
        <w:t xml:space="preserve">. </w:t>
      </w:r>
    </w:p>
    <w:p w14:paraId="465F897B" w14:textId="77777777" w:rsidR="00E765FA" w:rsidRDefault="00E765FA" w:rsidP="00F20A97">
      <w:pPr>
        <w:spacing w:after="0"/>
        <w:rPr>
          <w:b/>
        </w:rPr>
      </w:pPr>
    </w:p>
    <w:p w14:paraId="5E8E9384" w14:textId="53C9A7A6" w:rsidR="00F543B0" w:rsidRDefault="00F543B0" w:rsidP="00F20A97">
      <w:pPr>
        <w:spacing w:after="0"/>
      </w:pPr>
      <w:r>
        <w:t xml:space="preserve">The values given on the worksheet are mg/L of </w:t>
      </w:r>
      <w:proofErr w:type="spellStart"/>
      <w:r>
        <w:t>Pb</w:t>
      </w:r>
      <w:proofErr w:type="spellEnd"/>
      <w:r>
        <w:t xml:space="preserve"> in the sample </w:t>
      </w:r>
      <w:r w:rsidRPr="00AA7248">
        <w:t>solution</w:t>
      </w:r>
      <w:r>
        <w:t xml:space="preserve">. Additional calculations must be done to convert this number to the ppm of </w:t>
      </w:r>
      <w:proofErr w:type="spellStart"/>
      <w:r>
        <w:t>Pb</w:t>
      </w:r>
      <w:proofErr w:type="spellEnd"/>
      <w:r>
        <w:t xml:space="preserve"> in the </w:t>
      </w:r>
      <w:r w:rsidRPr="00AA7248">
        <w:t>soil</w:t>
      </w:r>
      <w:r>
        <w:t xml:space="preserve"> sample.  </w:t>
      </w:r>
    </w:p>
    <w:p w14:paraId="14958FA0" w14:textId="77777777" w:rsidR="003C4D5F" w:rsidRDefault="003C4D5F" w:rsidP="00F20A97">
      <w:pPr>
        <w:spacing w:after="0"/>
      </w:pPr>
    </w:p>
    <w:p w14:paraId="418475CB" w14:textId="7A31631E" w:rsidR="003C4D5F" w:rsidRDefault="00F543B0" w:rsidP="00F20A97">
      <w:pPr>
        <w:spacing w:after="0"/>
      </w:pPr>
      <w:r>
        <w:t xml:space="preserve">Example: </w:t>
      </w:r>
      <w:r w:rsidR="003C4D5F">
        <w:t>For a s</w:t>
      </w:r>
      <w:r w:rsidR="0031024E">
        <w:t xml:space="preserve">oil sample that weighed 1.2523 </w:t>
      </w:r>
      <w:r w:rsidR="003C4D5F">
        <w:t>g before digestion</w:t>
      </w:r>
      <w:r w:rsidR="00051532">
        <w:t xml:space="preserve"> </w:t>
      </w:r>
      <w:r w:rsidR="003C4D5F">
        <w:t xml:space="preserve">was measured by the AAS to have 6.0 mg/L of </w:t>
      </w:r>
      <w:proofErr w:type="spellStart"/>
      <w:r w:rsidR="003C4D5F">
        <w:t>Pb</w:t>
      </w:r>
      <w:proofErr w:type="spellEnd"/>
      <w:r w:rsidR="003C4D5F">
        <w:t xml:space="preserve"> in the </w:t>
      </w:r>
      <w:r w:rsidR="0031024E">
        <w:t xml:space="preserve">100 mL </w:t>
      </w:r>
      <w:r w:rsidR="003C4D5F">
        <w:t>solution</w:t>
      </w:r>
      <w:r w:rsidR="0031024E">
        <w:t xml:space="preserve"> sample</w:t>
      </w:r>
      <w:r w:rsidR="00843742">
        <w:t xml:space="preserve"> (</w:t>
      </w:r>
      <w:r w:rsidR="00843742" w:rsidRPr="00843742">
        <w:rPr>
          <w:b/>
        </w:rPr>
        <w:t>Table 1</w:t>
      </w:r>
      <w:r w:rsidR="00843742">
        <w:t>)</w:t>
      </w:r>
      <w:r w:rsidR="003C4D5F">
        <w:t>.</w:t>
      </w:r>
    </w:p>
    <w:p w14:paraId="10D25D95" w14:textId="77777777" w:rsidR="003C4D5F" w:rsidRDefault="003C4D5F" w:rsidP="00F20A97">
      <w:pPr>
        <w:spacing w:after="0"/>
      </w:pPr>
    </w:p>
    <w:p w14:paraId="6D5D4C81" w14:textId="1375CE16" w:rsidR="00F543B0" w:rsidRDefault="003C4D5F" w:rsidP="00843742">
      <w:pPr>
        <w:spacing w:after="0"/>
        <w:jc w:val="center"/>
      </w:pPr>
      <w:r>
        <w:rPr>
          <w:u w:val="single"/>
        </w:rPr>
        <w:t xml:space="preserve">100 mL solution </w:t>
      </w:r>
      <w:r w:rsidRPr="003C4D5F">
        <w:t xml:space="preserve">   x</w:t>
      </w:r>
      <w:r>
        <w:t xml:space="preserve">  </w:t>
      </w:r>
      <w:r w:rsidRPr="003C4D5F">
        <w:t xml:space="preserve">  </w:t>
      </w:r>
      <w:r w:rsidR="00F543B0">
        <w:rPr>
          <w:u w:val="single"/>
        </w:rPr>
        <w:t xml:space="preserve">6.0 mg </w:t>
      </w:r>
      <w:proofErr w:type="spellStart"/>
      <w:r w:rsidR="00F543B0">
        <w:rPr>
          <w:u w:val="single"/>
        </w:rPr>
        <w:t>Pb</w:t>
      </w:r>
      <w:proofErr w:type="spellEnd"/>
      <w:r>
        <w:t xml:space="preserve">   </w:t>
      </w:r>
      <w:r w:rsidR="00F543B0" w:rsidRPr="003C4D5F">
        <w:t xml:space="preserve">x </w:t>
      </w:r>
      <w:r w:rsidRPr="003C4D5F">
        <w:t xml:space="preserve">  </w:t>
      </w:r>
      <w:r>
        <w:rPr>
          <w:u w:val="single"/>
        </w:rPr>
        <w:t xml:space="preserve">     1 L      </w:t>
      </w:r>
      <w:r w:rsidRPr="003C4D5F">
        <w:t xml:space="preserve">   =      0.6 mg </w:t>
      </w:r>
      <w:proofErr w:type="spellStart"/>
      <w:r w:rsidRPr="003C4D5F">
        <w:t>Pb</w:t>
      </w:r>
      <w:proofErr w:type="spellEnd"/>
      <w:r>
        <w:rPr>
          <w:u w:val="single"/>
        </w:rPr>
        <w:t xml:space="preserve"> </w:t>
      </w:r>
      <w:r w:rsidR="00F543B0">
        <w:rPr>
          <w:u w:val="single"/>
        </w:rPr>
        <w:br/>
      </w:r>
      <w:r>
        <w:t xml:space="preserve">                                          </w:t>
      </w:r>
      <w:r w:rsidR="00F543B0">
        <w:t>L solution</w:t>
      </w:r>
      <w:r>
        <w:t xml:space="preserve">        1000 mL</w:t>
      </w:r>
    </w:p>
    <w:p w14:paraId="296FDE89" w14:textId="77777777" w:rsidR="003C4D5F" w:rsidRDefault="003C4D5F" w:rsidP="00843742">
      <w:pPr>
        <w:spacing w:after="0"/>
        <w:jc w:val="center"/>
      </w:pPr>
    </w:p>
    <w:p w14:paraId="2B0CCCDD" w14:textId="4162D126" w:rsidR="003C4D5F" w:rsidRPr="003C4D5F" w:rsidRDefault="003C4D5F" w:rsidP="00843742">
      <w:pPr>
        <w:spacing w:after="0"/>
        <w:jc w:val="center"/>
      </w:pPr>
      <w:r w:rsidRPr="003C4D5F">
        <w:rPr>
          <w:u w:val="single"/>
        </w:rPr>
        <w:t xml:space="preserve">0.6 mg </w:t>
      </w:r>
      <w:proofErr w:type="spellStart"/>
      <w:r w:rsidRPr="003C4D5F">
        <w:rPr>
          <w:u w:val="single"/>
        </w:rPr>
        <w:t>Pb</w:t>
      </w:r>
      <w:proofErr w:type="spellEnd"/>
      <w:r>
        <w:rPr>
          <w:u w:val="single"/>
        </w:rPr>
        <w:t xml:space="preserve">      </w:t>
      </w:r>
      <w:r w:rsidRPr="003C4D5F">
        <w:t xml:space="preserve">    </w:t>
      </w:r>
      <w:proofErr w:type="gramStart"/>
      <w:r>
        <w:t xml:space="preserve">x  </w:t>
      </w:r>
      <w:r>
        <w:rPr>
          <w:u w:val="single"/>
        </w:rPr>
        <w:t>1000</w:t>
      </w:r>
      <w:proofErr w:type="gramEnd"/>
      <w:r>
        <w:rPr>
          <w:u w:val="single"/>
        </w:rPr>
        <w:t xml:space="preserve"> g</w:t>
      </w:r>
      <w:r w:rsidRPr="003C4D5F">
        <w:t xml:space="preserve">   =</w:t>
      </w:r>
      <w:r w:rsidR="0031024E">
        <w:t xml:space="preserve"> </w:t>
      </w:r>
      <w:r w:rsidRPr="003C4D5F">
        <w:t xml:space="preserve">  </w:t>
      </w:r>
      <w:r>
        <w:rPr>
          <w:u w:val="single"/>
        </w:rPr>
        <w:t xml:space="preserve">479 mg </w:t>
      </w:r>
      <w:proofErr w:type="spellStart"/>
      <w:r>
        <w:rPr>
          <w:u w:val="single"/>
        </w:rPr>
        <w:t>Pb</w:t>
      </w:r>
      <w:proofErr w:type="spellEnd"/>
      <w:r w:rsidR="0031024E" w:rsidRPr="0031024E">
        <w:t xml:space="preserve">  </w:t>
      </w:r>
      <w:r w:rsidR="0031024E">
        <w:t xml:space="preserve"> </w:t>
      </w:r>
      <w:r w:rsidR="0031024E" w:rsidRPr="0031024E">
        <w:t>=    479 ppm</w:t>
      </w:r>
      <w:r w:rsidR="0031024E">
        <w:br/>
        <w:t xml:space="preserve">1.2523 </w:t>
      </w:r>
      <w:r>
        <w:t>g soil</w:t>
      </w:r>
      <w:r>
        <w:tab/>
      </w:r>
      <w:r w:rsidR="0031024E">
        <w:t xml:space="preserve">           </w:t>
      </w:r>
      <w:r>
        <w:t xml:space="preserve">1 kg                </w:t>
      </w:r>
      <w:proofErr w:type="spellStart"/>
      <w:r>
        <w:t>kg</w:t>
      </w:r>
      <w:proofErr w:type="spellEnd"/>
      <w:r>
        <w:t xml:space="preserve"> soil</w:t>
      </w:r>
    </w:p>
    <w:p w14:paraId="5A2A0A73" w14:textId="77777777" w:rsidR="00E765FA" w:rsidRDefault="00E765FA" w:rsidP="00F20A97">
      <w:pPr>
        <w:spacing w:after="0"/>
        <w:rPr>
          <w:b/>
        </w:rPr>
      </w:pPr>
    </w:p>
    <w:p w14:paraId="54FD3CD2" w14:textId="03790E4B" w:rsidR="00C637AF" w:rsidRDefault="00DD2B35" w:rsidP="00F20A97">
      <w:pPr>
        <w:spacing w:after="0"/>
      </w:pPr>
      <w:r w:rsidRPr="0051701C">
        <w:rPr>
          <w:b/>
          <w:sz w:val="28"/>
        </w:rPr>
        <w:t>Applications</w:t>
      </w:r>
      <w:r>
        <w:t xml:space="preserve"> </w:t>
      </w:r>
    </w:p>
    <w:p w14:paraId="5CF47607" w14:textId="109E87B9" w:rsidR="0032410B" w:rsidRDefault="0032410B" w:rsidP="00F20A97">
      <w:pPr>
        <w:spacing w:after="0"/>
      </w:pPr>
      <w:r>
        <w:t>Atomic Absorption Spectrometry is a useful technique to analyze a wide</w:t>
      </w:r>
      <w:r w:rsidR="00A755B7">
        <w:t xml:space="preserve"> </w:t>
      </w:r>
      <w:r>
        <w:t>range of environmental samples (e.g.</w:t>
      </w:r>
      <w:r w:rsidR="00A755B7">
        <w:t>,</w:t>
      </w:r>
      <w:r>
        <w:t xml:space="preserve"> water, soil, sludge, </w:t>
      </w:r>
      <w:r w:rsidR="00A755B7">
        <w:t xml:space="preserve">and </w:t>
      </w:r>
      <w:r>
        <w:t>sediment) for a large number of elements (e.g.</w:t>
      </w:r>
      <w:r w:rsidR="00A755B7">
        <w:t>,</w:t>
      </w:r>
      <w:r>
        <w:t xml:space="preserve"> heavy metals).</w:t>
      </w:r>
      <w:r w:rsidR="00443601">
        <w:t xml:space="preserve"> This experiment highlights the use of flame AAS to determine the </w:t>
      </w:r>
      <w:proofErr w:type="spellStart"/>
      <w:r w:rsidR="00443601">
        <w:t>Pb</w:t>
      </w:r>
      <w:proofErr w:type="spellEnd"/>
      <w:r w:rsidR="00443601">
        <w:t xml:space="preserve"> content in soil. However, it could also be used to measure concentrations of Cu, Fe, </w:t>
      </w:r>
      <w:proofErr w:type="spellStart"/>
      <w:r w:rsidR="00443601">
        <w:t>Mn</w:t>
      </w:r>
      <w:proofErr w:type="spellEnd"/>
      <w:r w:rsidR="00443601">
        <w:t>, K, Na, Mg, and Zn in soils.</w:t>
      </w:r>
    </w:p>
    <w:p w14:paraId="5625F3EA" w14:textId="77777777" w:rsidR="00F20A97" w:rsidRDefault="00F20A97" w:rsidP="00F20A97">
      <w:pPr>
        <w:spacing w:after="0"/>
      </w:pPr>
    </w:p>
    <w:p w14:paraId="16514ACD" w14:textId="15849C3D" w:rsidR="00191001" w:rsidRDefault="00191001" w:rsidP="00F20A97">
      <w:pPr>
        <w:spacing w:after="0"/>
        <w:rPr>
          <w:ins w:id="14" w:author="mworkman" w:date="2015-04-10T17:29:00Z"/>
        </w:rPr>
      </w:pPr>
      <w:ins w:id="15" w:author="mworkman" w:date="2015-04-10T16:32:00Z">
        <w:r>
          <w:t>Zinc is an important micronutrient and is ne</w:t>
        </w:r>
      </w:ins>
      <w:ins w:id="16" w:author="mworkman" w:date="2015-04-10T16:33:00Z">
        <w:r>
          <w:t>e</w:t>
        </w:r>
      </w:ins>
      <w:ins w:id="17" w:author="mworkman" w:date="2015-04-10T16:32:00Z">
        <w:r>
          <w:t>ded for protein synthesis.</w:t>
        </w:r>
      </w:ins>
      <w:ins w:id="18" w:author="mworkman" w:date="2015-04-10T16:33:00Z">
        <w:del w:id="19" w:author="Jacob Roundy" w:date="2015-04-14T12:09:00Z">
          <w:r w:rsidDel="00A755B7">
            <w:delText xml:space="preserve"> </w:delText>
          </w:r>
        </w:del>
        <w:r>
          <w:t xml:space="preserve"> Zn helps regulate the expression of genes n</w:t>
        </w:r>
      </w:ins>
      <w:ins w:id="20" w:author="mworkman" w:date="2015-04-10T16:34:00Z">
        <w:r>
          <w:t>eeded to protect cells</w:t>
        </w:r>
      </w:ins>
      <w:ins w:id="21" w:author="mworkman" w:date="2015-04-10T16:35:00Z">
        <w:r>
          <w:t xml:space="preserve"> when under</w:t>
        </w:r>
      </w:ins>
      <w:ins w:id="22" w:author="mworkman" w:date="2015-04-10T16:34:00Z">
        <w:r>
          <w:t xml:space="preserve"> environmental stress conditions.</w:t>
        </w:r>
      </w:ins>
      <w:ins w:id="23" w:author="mworkman" w:date="2015-04-10T16:35:00Z">
        <w:del w:id="24" w:author="Jacob Roundy" w:date="2015-04-14T12:09:00Z">
          <w:r w:rsidDel="00A755B7">
            <w:delText xml:space="preserve"> </w:delText>
          </w:r>
        </w:del>
        <w:r>
          <w:t xml:space="preserve"> Zinc deficiency is a large problem in crop and pasture plants around the world, resulting in decreased yields.</w:t>
        </w:r>
        <w:del w:id="25" w:author="Jacob Roundy" w:date="2015-04-14T12:09:00Z">
          <w:r w:rsidDel="00A755B7">
            <w:delText xml:space="preserve"> </w:delText>
          </w:r>
        </w:del>
        <w:r>
          <w:t xml:space="preserve"> It is estimated that half of all soils used for cereal production have a zinc deficiency.</w:t>
        </w:r>
      </w:ins>
      <w:ins w:id="26" w:author="mworkman" w:date="2015-04-10T16:37:00Z">
        <w:r>
          <w:t xml:space="preserve"> </w:t>
        </w:r>
        <w:del w:id="27" w:author="Jacob Roundy" w:date="2015-04-14T12:09:00Z">
          <w:r w:rsidDel="00A755B7">
            <w:delText xml:space="preserve"> </w:delText>
          </w:r>
        </w:del>
      </w:ins>
      <w:ins w:id="28" w:author="mworkman" w:date="2015-04-10T16:38:00Z">
        <w:r>
          <w:t>This leads to a zinc deficiency in the grain.</w:t>
        </w:r>
        <w:del w:id="29" w:author="Jacob Roundy" w:date="2015-04-14T12:09:00Z">
          <w:r w:rsidDel="00A755B7">
            <w:delText xml:space="preserve"> </w:delText>
          </w:r>
        </w:del>
        <w:r>
          <w:t xml:space="preserve"> </w:t>
        </w:r>
      </w:ins>
      <w:ins w:id="30" w:author="mworkman" w:date="2015-04-10T16:39:00Z">
        <w:r>
          <w:t>As a result</w:t>
        </w:r>
      </w:ins>
      <w:ins w:id="31" w:author="mworkman" w:date="2015-04-10T16:37:00Z">
        <w:r>
          <w:t>, zinc deficiency in humans is a seriou</w:t>
        </w:r>
        <w:r w:rsidR="00A72CD6">
          <w:t>s nutritional problem worldwide</w:t>
        </w:r>
      </w:ins>
      <w:ins w:id="32" w:author="mworkman" w:date="2015-04-10T17:07:00Z">
        <w:r w:rsidR="00A72CD6">
          <w:t xml:space="preserve">, affecting </w:t>
        </w:r>
      </w:ins>
      <w:ins w:id="33" w:author="mworkman" w:date="2015-04-10T17:05:00Z">
        <w:r w:rsidR="00A72CD6">
          <w:t>1/3 of the world</w:t>
        </w:r>
      </w:ins>
      <w:ins w:id="34" w:author="mworkman" w:date="2015-04-10T17:06:00Z">
        <w:r w:rsidR="00A72CD6">
          <w:t>’s population</w:t>
        </w:r>
      </w:ins>
      <w:ins w:id="35" w:author="mworkman" w:date="2015-04-10T17:08:00Z">
        <w:r w:rsidR="00A72CD6">
          <w:t>.</w:t>
        </w:r>
      </w:ins>
      <w:ins w:id="36" w:author="mworkman" w:date="2015-04-10T17:17:00Z">
        <w:r w:rsidR="001E06CD">
          <w:t xml:space="preserve"> </w:t>
        </w:r>
        <w:del w:id="37" w:author="Jacob Roundy" w:date="2015-04-14T12:09:00Z">
          <w:r w:rsidR="001E06CD" w:rsidDel="00A755B7">
            <w:delText xml:space="preserve"> </w:delText>
          </w:r>
        </w:del>
        <w:r w:rsidR="001E06CD">
          <w:t>A typical range of zinc in soils is 10 – 300 mg/kg with a mean of 55 mg/kg.</w:t>
        </w:r>
      </w:ins>
    </w:p>
    <w:p w14:paraId="090B3958" w14:textId="77777777" w:rsidR="00F20A97" w:rsidRDefault="00F20A97" w:rsidP="00F20A97">
      <w:pPr>
        <w:spacing w:after="0"/>
      </w:pPr>
    </w:p>
    <w:p w14:paraId="2805544E" w14:textId="2A6CDD86" w:rsidR="00765888" w:rsidRDefault="00982518" w:rsidP="00F20A97">
      <w:pPr>
        <w:spacing w:after="0"/>
        <w:rPr>
          <w:ins w:id="38" w:author="mworkman" w:date="2015-04-10T17:41:00Z"/>
        </w:rPr>
      </w:pPr>
      <w:ins w:id="39" w:author="mworkman" w:date="2015-04-10T17:29:00Z">
        <w:r>
          <w:t xml:space="preserve">Iron is </w:t>
        </w:r>
      </w:ins>
      <w:ins w:id="40" w:author="mworkman" w:date="2015-04-10T17:30:00Z">
        <w:r>
          <w:t xml:space="preserve">the fourth most abundant element on Earth. </w:t>
        </w:r>
        <w:del w:id="41" w:author="Jacob Roundy" w:date="2015-04-14T12:09:00Z">
          <w:r w:rsidDel="00A755B7">
            <w:delText xml:space="preserve"> </w:delText>
          </w:r>
        </w:del>
        <w:r>
          <w:t xml:space="preserve">However, </w:t>
        </w:r>
      </w:ins>
      <w:ins w:id="42" w:author="mworkman" w:date="2015-04-10T17:31:00Z">
        <w:r>
          <w:t xml:space="preserve">it is mostly found in </w:t>
        </w:r>
        <w:r w:rsidR="0064200E">
          <w:t>forms</w:t>
        </w:r>
        <w:del w:id="43" w:author="Jacob Roundy" w:date="2015-04-14T12:09:00Z">
          <w:r w:rsidR="0064200E" w:rsidDel="00A755B7">
            <w:delText xml:space="preserve"> that are</w:delText>
          </w:r>
        </w:del>
        <w:r w:rsidR="0064200E">
          <w:t xml:space="preserve"> not available for plant</w:t>
        </w:r>
      </w:ins>
      <w:ins w:id="44" w:author="Dennis McGonagle" w:date="2015-04-14T16:59:00Z">
        <w:r w:rsidR="006F73FC">
          <w:t>s</w:t>
        </w:r>
      </w:ins>
      <w:ins w:id="45" w:author="mworkman" w:date="2015-04-10T17:31:00Z">
        <w:r w:rsidR="0064200E">
          <w:t>, such as in silicate minerals or iron oxides.</w:t>
        </w:r>
      </w:ins>
      <w:ins w:id="46" w:author="mworkman" w:date="2015-04-10T17:32:00Z">
        <w:r w:rsidR="0064200E">
          <w:t xml:space="preserve"> </w:t>
        </w:r>
        <w:del w:id="47" w:author="Jacob Roundy" w:date="2015-04-14T12:10:00Z">
          <w:r w:rsidR="0064200E" w:rsidDel="00A755B7">
            <w:delText xml:space="preserve"> </w:delText>
          </w:r>
        </w:del>
        <w:r w:rsidR="0064200E">
          <w:t xml:space="preserve">Iron is involved in photosynthesis, chlorophyll formation, </w:t>
        </w:r>
      </w:ins>
      <w:ins w:id="48" w:author="mworkman" w:date="2015-04-10T17:33:00Z">
        <w:r w:rsidR="0064200E">
          <w:t xml:space="preserve">nitrogen fixation, </w:t>
        </w:r>
      </w:ins>
      <w:ins w:id="49" w:author="mworkman" w:date="2015-04-10T17:32:00Z">
        <w:r w:rsidR="0064200E">
          <w:t>and many enzymatic reactions in plants.</w:t>
        </w:r>
      </w:ins>
      <w:ins w:id="50" w:author="mworkman" w:date="2015-04-10T17:33:00Z">
        <w:r w:rsidR="0064200E">
          <w:t xml:space="preserve"> </w:t>
        </w:r>
        <w:del w:id="51" w:author="Jacob Roundy" w:date="2015-04-14T12:10:00Z">
          <w:r w:rsidR="0064200E" w:rsidDel="00A755B7">
            <w:delText xml:space="preserve"> </w:delText>
          </w:r>
        </w:del>
        <w:r w:rsidR="0064200E">
          <w:t>Iron deficiency in soil is rare, but it can become unavailable in excessively alkaline soils.</w:t>
        </w:r>
      </w:ins>
      <w:ins w:id="52" w:author="mworkman" w:date="2015-04-10T17:34:00Z">
        <w:r w:rsidR="0064200E">
          <w:t xml:space="preserve"> </w:t>
        </w:r>
        <w:del w:id="53" w:author="Jacob Roundy" w:date="2015-04-14T12:10:00Z">
          <w:r w:rsidR="0064200E" w:rsidDel="00A755B7">
            <w:delText xml:space="preserve"> </w:delText>
          </w:r>
        </w:del>
        <w:r w:rsidR="0064200E">
          <w:t xml:space="preserve">Symptoms of iron deficiency in soil include leaves turning yellow and a decrease in </w:t>
        </w:r>
      </w:ins>
      <w:ins w:id="54" w:author="mworkman" w:date="2015-04-10T17:38:00Z">
        <w:r w:rsidR="0064200E">
          <w:t>yield</w:t>
        </w:r>
      </w:ins>
      <w:ins w:id="55" w:author="mworkman" w:date="2015-04-10T17:34:00Z">
        <w:r w:rsidR="0064200E">
          <w:t>.</w:t>
        </w:r>
      </w:ins>
      <w:ins w:id="56" w:author="mworkman" w:date="2015-04-10T17:40:00Z">
        <w:r w:rsidR="0064200E">
          <w:t xml:space="preserve"> </w:t>
        </w:r>
        <w:del w:id="57" w:author="Jacob Roundy" w:date="2015-04-14T12:10:00Z">
          <w:r w:rsidR="0064200E" w:rsidDel="00A755B7">
            <w:delText xml:space="preserve"> </w:delText>
          </w:r>
        </w:del>
        <w:r w:rsidR="0064200E">
          <w:t>A typical range of iron in soils is</w:t>
        </w:r>
      </w:ins>
      <w:ins w:id="58" w:author="mworkman" w:date="2015-04-10T17:41:00Z">
        <w:r w:rsidR="0064200E">
          <w:t xml:space="preserve"> 100 – 100,000 ppm with a mean of 26,000 ppm.</w:t>
        </w:r>
      </w:ins>
    </w:p>
    <w:p w14:paraId="0EA39693" w14:textId="77777777" w:rsidR="00F20A97" w:rsidRDefault="00F20A97" w:rsidP="00F20A97">
      <w:pPr>
        <w:spacing w:after="0"/>
      </w:pPr>
    </w:p>
    <w:p w14:paraId="13733FDF" w14:textId="77777777" w:rsidR="00A755B7" w:rsidRDefault="00765888" w:rsidP="00F20A97">
      <w:pPr>
        <w:spacing w:after="0"/>
        <w:rPr>
          <w:ins w:id="59" w:author="Jacob Roundy" w:date="2015-04-14T12:11:00Z"/>
        </w:rPr>
      </w:pPr>
      <w:ins w:id="60" w:author="mworkman" w:date="2015-04-10T17:44:00Z">
        <w:r>
          <w:t>Copper is an essential micronutrient for plants.</w:t>
        </w:r>
        <w:del w:id="61" w:author="Jacob Roundy" w:date="2015-04-14T12:10:00Z">
          <w:r w:rsidDel="00A755B7">
            <w:delText xml:space="preserve"> </w:delText>
          </w:r>
        </w:del>
        <w:r>
          <w:t xml:space="preserve"> Copper promotes seed production, plays a role in chlorophyll formation, and is essential for enzyme activity.</w:t>
        </w:r>
        <w:del w:id="62" w:author="Jacob Roundy" w:date="2015-04-14T12:10:00Z">
          <w:r w:rsidDel="00A755B7">
            <w:delText xml:space="preserve"> </w:delText>
          </w:r>
        </w:del>
        <w:r>
          <w:t xml:space="preserve"> </w:t>
        </w:r>
      </w:ins>
      <w:ins w:id="63" w:author="mworkman" w:date="2015-04-10T17:45:00Z">
        <w:r>
          <w:t xml:space="preserve">Copper deficiency can be seen by light green to yellow leaves. </w:t>
        </w:r>
        <w:del w:id="64" w:author="Jacob Roundy" w:date="2015-04-14T12:10:00Z">
          <w:r w:rsidDel="00A755B7">
            <w:delText xml:space="preserve"> </w:delText>
          </w:r>
        </w:del>
        <w:r>
          <w:t xml:space="preserve">The leaf tips die back and become twisted. </w:t>
        </w:r>
        <w:del w:id="65" w:author="Jacob Roundy" w:date="2015-04-14T12:11:00Z">
          <w:r w:rsidDel="00A755B7">
            <w:delText xml:space="preserve"> </w:delText>
          </w:r>
        </w:del>
        <w:r>
          <w:t xml:space="preserve">If the deficiency is severe enough, growth of the grain can stop and the plants die. </w:t>
        </w:r>
        <w:del w:id="66" w:author="Jacob Roundy" w:date="2015-04-14T12:11:00Z">
          <w:r w:rsidDel="00A755B7">
            <w:delText xml:space="preserve"> </w:delText>
          </w:r>
        </w:del>
        <w:r>
          <w:t xml:space="preserve">Available copper in soils can vary from 1 to 200 ppm. </w:t>
        </w:r>
        <w:del w:id="67" w:author="Jacob Roundy" w:date="2015-04-14T12:11:00Z">
          <w:r w:rsidDel="00A755B7">
            <w:delText xml:space="preserve"> </w:delText>
          </w:r>
        </w:del>
        <w:r>
          <w:t xml:space="preserve">Availability of copper is related to the soil pH </w:t>
        </w:r>
      </w:ins>
      <w:ins w:id="68" w:author="mworkman" w:date="2015-04-10T17:47:00Z">
        <w:r>
          <w:t>–</w:t>
        </w:r>
      </w:ins>
      <w:ins w:id="69" w:author="mworkman" w:date="2015-04-10T17:45:00Z">
        <w:r>
          <w:t xml:space="preserve"> as </w:t>
        </w:r>
      </w:ins>
      <w:ins w:id="70" w:author="mworkman" w:date="2015-04-10T17:47:00Z">
        <w:r>
          <w:t>pH increases, the availability of copper decreases.</w:t>
        </w:r>
      </w:ins>
    </w:p>
    <w:p w14:paraId="30E082B1" w14:textId="4766004A" w:rsidR="00982518" w:rsidRDefault="0064200E" w:rsidP="00F20A97">
      <w:pPr>
        <w:spacing w:after="0"/>
      </w:pPr>
      <w:ins w:id="71" w:author="mworkman" w:date="2015-04-10T17:34:00Z">
        <w:r>
          <w:t xml:space="preserve">  </w:t>
        </w:r>
      </w:ins>
    </w:p>
    <w:p w14:paraId="1321D321" w14:textId="00CC7142" w:rsidR="00772B2F" w:rsidRDefault="00C637AF" w:rsidP="00F20A97">
      <w:pPr>
        <w:spacing w:after="0"/>
      </w:pPr>
      <w:r>
        <w:t xml:space="preserve">Atomic Absorption Spectrometry can </w:t>
      </w:r>
      <w:r w:rsidR="00443601">
        <w:t xml:space="preserve">also </w:t>
      </w:r>
      <w:r>
        <w:t xml:space="preserve">be used on </w:t>
      </w:r>
      <w:r w:rsidR="00443601">
        <w:t>non-environmental samples, including</w:t>
      </w:r>
      <w:r w:rsidR="0077354A">
        <w:t>:</w:t>
      </w:r>
    </w:p>
    <w:p w14:paraId="6EC9A153" w14:textId="77777777" w:rsidR="00A755B7" w:rsidRDefault="00A755B7" w:rsidP="00F20A97">
      <w:pPr>
        <w:spacing w:after="0"/>
      </w:pPr>
    </w:p>
    <w:p w14:paraId="46938B8D" w14:textId="0B15634F" w:rsidR="0077354A" w:rsidRDefault="0077354A" w:rsidP="00AA7248">
      <w:pPr>
        <w:pStyle w:val="ListParagraph"/>
        <w:numPr>
          <w:ilvl w:val="0"/>
          <w:numId w:val="3"/>
        </w:numPr>
        <w:spacing w:after="0"/>
        <w:ind w:left="540" w:hanging="270"/>
      </w:pPr>
      <w:r>
        <w:t>Water analysis (Ca, Mg, Fe, Al, Ba, Cr)</w:t>
      </w:r>
    </w:p>
    <w:p w14:paraId="4E0F9B20" w14:textId="745DF5DE" w:rsidR="0077354A" w:rsidRDefault="0077354A" w:rsidP="00AA7248">
      <w:pPr>
        <w:pStyle w:val="ListParagraph"/>
        <w:numPr>
          <w:ilvl w:val="0"/>
          <w:numId w:val="3"/>
        </w:numPr>
        <w:spacing w:after="0"/>
        <w:ind w:left="540" w:hanging="270"/>
      </w:pPr>
      <w:r>
        <w:t xml:space="preserve">Food analysis (Cd, </w:t>
      </w:r>
      <w:proofErr w:type="spellStart"/>
      <w:r>
        <w:t>Pb</w:t>
      </w:r>
      <w:proofErr w:type="spellEnd"/>
      <w:r>
        <w:t>, Al, Cu, Fe)</w:t>
      </w:r>
    </w:p>
    <w:p w14:paraId="263DCC52" w14:textId="28945ECC" w:rsidR="0077354A" w:rsidRDefault="0077354A" w:rsidP="00AA7248">
      <w:pPr>
        <w:pStyle w:val="ListParagraph"/>
        <w:numPr>
          <w:ilvl w:val="0"/>
          <w:numId w:val="3"/>
        </w:numPr>
        <w:spacing w:after="0"/>
        <w:ind w:left="540" w:hanging="270"/>
      </w:pPr>
      <w:r>
        <w:t>Additives in oils (Ba, Ca, Na, Li, Zn, Mg</w:t>
      </w:r>
      <w:r w:rsidR="002978AD">
        <w:t xml:space="preserve">, V, </w:t>
      </w:r>
      <w:proofErr w:type="spellStart"/>
      <w:r w:rsidR="002978AD">
        <w:t>Pb</w:t>
      </w:r>
      <w:proofErr w:type="spellEnd"/>
      <w:r w:rsidR="002978AD">
        <w:t>, Sb</w:t>
      </w:r>
      <w:r>
        <w:t>)</w:t>
      </w:r>
    </w:p>
    <w:p w14:paraId="5EDEF9F6" w14:textId="26035864" w:rsidR="0077354A" w:rsidRDefault="0077354A" w:rsidP="00AA7248">
      <w:pPr>
        <w:pStyle w:val="ListParagraph"/>
        <w:numPr>
          <w:ilvl w:val="0"/>
          <w:numId w:val="3"/>
        </w:numPr>
        <w:spacing w:after="0"/>
        <w:ind w:left="540" w:hanging="270"/>
      </w:pPr>
      <w:r>
        <w:t>Fertilizers (K, B, Mo)</w:t>
      </w:r>
    </w:p>
    <w:p w14:paraId="2BD43570" w14:textId="0C615242" w:rsidR="0077354A" w:rsidRDefault="0077354A" w:rsidP="00AA7248">
      <w:pPr>
        <w:pStyle w:val="ListParagraph"/>
        <w:numPr>
          <w:ilvl w:val="0"/>
          <w:numId w:val="3"/>
        </w:numPr>
        <w:spacing w:after="0"/>
        <w:ind w:left="540" w:hanging="270"/>
      </w:pPr>
      <w:r>
        <w:t xml:space="preserve">Clinical samples (blood, serum, plasma, urine, Ca, Mg, Li, Na, K, Fe, Cu, Zn, Au, </w:t>
      </w:r>
      <w:proofErr w:type="spellStart"/>
      <w:r>
        <w:t>Pb</w:t>
      </w:r>
      <w:proofErr w:type="spellEnd"/>
      <w:r>
        <w:t>)</w:t>
      </w:r>
    </w:p>
    <w:p w14:paraId="4544F89E" w14:textId="0202A34A" w:rsidR="002978AD" w:rsidRDefault="002978AD" w:rsidP="00AA7248">
      <w:pPr>
        <w:pStyle w:val="ListParagraph"/>
        <w:numPr>
          <w:ilvl w:val="0"/>
          <w:numId w:val="3"/>
        </w:numPr>
        <w:spacing w:after="0"/>
        <w:ind w:left="540" w:hanging="270"/>
      </w:pPr>
      <w:r>
        <w:t>Cosmetics (</w:t>
      </w:r>
      <w:proofErr w:type="spellStart"/>
      <w:r>
        <w:t>Pb</w:t>
      </w:r>
      <w:proofErr w:type="spellEnd"/>
      <w:r>
        <w:t>)</w:t>
      </w:r>
    </w:p>
    <w:p w14:paraId="5997F3E6" w14:textId="551D5671" w:rsidR="005525A0" w:rsidRDefault="002978AD" w:rsidP="00AA7248">
      <w:pPr>
        <w:pStyle w:val="ListParagraph"/>
        <w:numPr>
          <w:ilvl w:val="0"/>
          <w:numId w:val="3"/>
        </w:numPr>
        <w:spacing w:after="0"/>
        <w:ind w:left="540" w:hanging="270"/>
      </w:pPr>
      <w:r>
        <w:t>Mining (Au)</w:t>
      </w:r>
    </w:p>
    <w:p w14:paraId="0843CCCD" w14:textId="77777777" w:rsidR="00F20A97" w:rsidRDefault="00F20A97" w:rsidP="00F20A97">
      <w:pPr>
        <w:spacing w:after="0"/>
      </w:pPr>
    </w:p>
    <w:p w14:paraId="760A2239" w14:textId="2993A728" w:rsidR="00F20A97" w:rsidRDefault="00F20A97" w:rsidP="00F20A97">
      <w:pPr>
        <w:spacing w:after="0"/>
        <w:rPr>
          <w:b/>
          <w:sz w:val="28"/>
        </w:rPr>
      </w:pPr>
      <w:commentRangeStart w:id="72"/>
      <w:r>
        <w:rPr>
          <w:b/>
          <w:sz w:val="28"/>
        </w:rPr>
        <w:t>Legend</w:t>
      </w:r>
      <w:commentRangeEnd w:id="72"/>
      <w:r w:rsidR="002078EE">
        <w:rPr>
          <w:rStyle w:val="CommentReference"/>
        </w:rPr>
        <w:commentReference w:id="72"/>
      </w:r>
    </w:p>
    <w:p w14:paraId="7DCFD7B8" w14:textId="318801DA" w:rsidR="00F20A97" w:rsidRDefault="00F20A97" w:rsidP="00F20A97">
      <w:pPr>
        <w:spacing w:after="0"/>
      </w:pPr>
      <w:r>
        <w:t>Figure 1:</w:t>
      </w:r>
      <w:r w:rsidR="004120E3" w:rsidRPr="004120E3">
        <w:t xml:space="preserve"> </w:t>
      </w:r>
      <w:r w:rsidR="004120E3">
        <w:t>Di</w:t>
      </w:r>
      <w:r w:rsidR="004120E3" w:rsidRPr="004120E3">
        <w:t>gestion tube</w:t>
      </w:r>
      <w:r w:rsidR="004120E3">
        <w:t>s in a</w:t>
      </w:r>
      <w:r w:rsidR="004120E3" w:rsidRPr="004120E3">
        <w:t xml:space="preserve"> block digester</w:t>
      </w:r>
      <w:r w:rsidR="004120E3">
        <w:t>.</w:t>
      </w:r>
    </w:p>
    <w:p w14:paraId="20806002" w14:textId="77777777" w:rsidR="00F20A97" w:rsidRDefault="00F20A97" w:rsidP="00F20A97">
      <w:pPr>
        <w:spacing w:after="0"/>
      </w:pPr>
    </w:p>
    <w:p w14:paraId="48C69912" w14:textId="1F8021FA" w:rsidR="00F20A97" w:rsidRDefault="00F20A97" w:rsidP="00F20A97">
      <w:pPr>
        <w:spacing w:after="0"/>
      </w:pPr>
      <w:r>
        <w:t>Figure 2</w:t>
      </w:r>
      <w:bookmarkStart w:id="73" w:name="_GoBack"/>
      <w:bookmarkEnd w:id="73"/>
      <w:r>
        <w:t>:</w:t>
      </w:r>
      <w:r w:rsidR="0055507D">
        <w:t xml:space="preserve"> A desktop icon to click, which opens the </w:t>
      </w:r>
      <w:proofErr w:type="spellStart"/>
      <w:r w:rsidR="007041F7">
        <w:t>Spectr</w:t>
      </w:r>
      <w:r w:rsidR="0055507D" w:rsidRPr="0055507D">
        <w:t>AA</w:t>
      </w:r>
      <w:proofErr w:type="spellEnd"/>
      <w:r w:rsidR="0055507D" w:rsidRPr="0055507D">
        <w:t xml:space="preserve"> software</w:t>
      </w:r>
      <w:r w:rsidR="0055507D">
        <w:t>.</w:t>
      </w:r>
    </w:p>
    <w:p w14:paraId="05EB24D4" w14:textId="77777777" w:rsidR="00F20A97" w:rsidRDefault="00F20A97" w:rsidP="00F20A97">
      <w:pPr>
        <w:spacing w:after="0"/>
      </w:pPr>
    </w:p>
    <w:p w14:paraId="301C6601" w14:textId="0266DE38" w:rsidR="00F20A97" w:rsidRDefault="00F20A97" w:rsidP="00F20A97">
      <w:pPr>
        <w:spacing w:after="0"/>
      </w:pPr>
      <w:r>
        <w:t>Figure 3:</w:t>
      </w:r>
      <w:r w:rsidR="004120E3">
        <w:t xml:space="preserve"> A screensho</w:t>
      </w:r>
      <w:r w:rsidR="007041F7">
        <w:t>t of a user creating a new worksheet</w:t>
      </w:r>
      <w:r w:rsidR="004120E3">
        <w:t>.</w:t>
      </w:r>
    </w:p>
    <w:p w14:paraId="4C8213D2" w14:textId="77777777" w:rsidR="00F20A97" w:rsidRDefault="00F20A97" w:rsidP="00F20A97">
      <w:pPr>
        <w:spacing w:after="0"/>
      </w:pPr>
    </w:p>
    <w:p w14:paraId="57DB1D80" w14:textId="495A3125" w:rsidR="00F20A97" w:rsidRDefault="00F20A97" w:rsidP="00F20A97">
      <w:pPr>
        <w:spacing w:after="0"/>
      </w:pPr>
      <w:r>
        <w:t>Figure 4:</w:t>
      </w:r>
      <w:r w:rsidR="007041F7" w:rsidRPr="007041F7">
        <w:t xml:space="preserve"> </w:t>
      </w:r>
      <w:r w:rsidR="007041F7">
        <w:t>After choosing “Add Method,”</w:t>
      </w:r>
      <w:r w:rsidR="007041F7" w:rsidRPr="007041F7">
        <w:t xml:space="preserve"> click on </w:t>
      </w:r>
      <w:proofErr w:type="spellStart"/>
      <w:r w:rsidR="007041F7" w:rsidRPr="007041F7">
        <w:t>Pb</w:t>
      </w:r>
      <w:proofErr w:type="spellEnd"/>
      <w:r w:rsidR="007041F7" w:rsidRPr="007041F7">
        <w:t xml:space="preserve"> to do a Lead Analysis</w:t>
      </w:r>
      <w:r w:rsidR="007041F7">
        <w:t>.</w:t>
      </w:r>
    </w:p>
    <w:p w14:paraId="0C07A1D4" w14:textId="77777777" w:rsidR="00F20A97" w:rsidRDefault="00F20A97" w:rsidP="00F20A97">
      <w:pPr>
        <w:spacing w:after="0"/>
      </w:pPr>
    </w:p>
    <w:p w14:paraId="457EE521" w14:textId="7A2F21AC" w:rsidR="00F20A97" w:rsidRDefault="00F20A97" w:rsidP="00F20A97">
      <w:pPr>
        <w:spacing w:after="0"/>
      </w:pPr>
      <w:r>
        <w:t>Figure 5:</w:t>
      </w:r>
      <w:r w:rsidR="007041F7">
        <w:t xml:space="preserve"> A screenshot of the </w:t>
      </w:r>
      <w:r w:rsidR="007041F7" w:rsidRPr="007041F7">
        <w:t>Type/Mode parameters</w:t>
      </w:r>
      <w:r w:rsidR="007041F7">
        <w:t xml:space="preserve"> that need to be set.</w:t>
      </w:r>
    </w:p>
    <w:p w14:paraId="3028F6E9" w14:textId="77777777" w:rsidR="00F20A97" w:rsidRDefault="00F20A97" w:rsidP="00F20A97">
      <w:pPr>
        <w:spacing w:after="0"/>
      </w:pPr>
    </w:p>
    <w:p w14:paraId="271CE5F7" w14:textId="6986F21D" w:rsidR="00F20A97" w:rsidRDefault="00F20A97" w:rsidP="00F20A97">
      <w:pPr>
        <w:spacing w:after="0"/>
      </w:pPr>
      <w:r>
        <w:t>Figure 6:</w:t>
      </w:r>
      <w:r w:rsidR="007041F7">
        <w:t xml:space="preserve"> </w:t>
      </w:r>
      <w:r w:rsidR="007041F7" w:rsidRPr="007041F7">
        <w:t xml:space="preserve">A screenshot of the </w:t>
      </w:r>
      <w:r w:rsidR="00EB7937">
        <w:t>Measurements</w:t>
      </w:r>
      <w:r w:rsidR="007041F7" w:rsidRPr="007041F7">
        <w:t xml:space="preserve"> parameters that need to be set.</w:t>
      </w:r>
    </w:p>
    <w:p w14:paraId="1AAF0BBA" w14:textId="77777777" w:rsidR="00F20A97" w:rsidRDefault="00F20A97" w:rsidP="00F20A97">
      <w:pPr>
        <w:spacing w:after="0"/>
      </w:pPr>
    </w:p>
    <w:p w14:paraId="61830FA9" w14:textId="648D2345" w:rsidR="00F20A97" w:rsidRDefault="00F20A97" w:rsidP="00F20A97">
      <w:pPr>
        <w:spacing w:after="0"/>
      </w:pPr>
      <w:r>
        <w:t>Figure 7:</w:t>
      </w:r>
      <w:r w:rsidR="007041F7">
        <w:t xml:space="preserve"> </w:t>
      </w:r>
      <w:r w:rsidR="007041F7" w:rsidRPr="007041F7">
        <w:t xml:space="preserve">A screenshot of the </w:t>
      </w:r>
      <w:r w:rsidR="00EB7937" w:rsidRPr="00EB7937">
        <w:t xml:space="preserve">Optical </w:t>
      </w:r>
      <w:r w:rsidR="007041F7" w:rsidRPr="007041F7">
        <w:t>parameters that need to be set.</w:t>
      </w:r>
    </w:p>
    <w:p w14:paraId="7BFCACBE" w14:textId="77777777" w:rsidR="00F20A97" w:rsidRDefault="00F20A97" w:rsidP="00F20A97">
      <w:pPr>
        <w:spacing w:after="0"/>
      </w:pPr>
    </w:p>
    <w:p w14:paraId="278A6E82" w14:textId="528EA857" w:rsidR="00F20A97" w:rsidRDefault="00F20A97" w:rsidP="00F20A97">
      <w:pPr>
        <w:spacing w:after="0"/>
      </w:pPr>
      <w:r>
        <w:t>Figure 8:</w:t>
      </w:r>
      <w:r w:rsidR="007041F7">
        <w:t xml:space="preserve"> </w:t>
      </w:r>
      <w:r w:rsidR="007041F7" w:rsidRPr="007041F7">
        <w:t xml:space="preserve">A screenshot of the </w:t>
      </w:r>
      <w:r w:rsidR="00EB7937">
        <w:t xml:space="preserve">SIPS </w:t>
      </w:r>
      <w:r w:rsidR="007041F7" w:rsidRPr="007041F7">
        <w:t>parameters that need to be set.</w:t>
      </w:r>
    </w:p>
    <w:p w14:paraId="29CD1EDE" w14:textId="77777777" w:rsidR="002078EE" w:rsidRDefault="002078EE" w:rsidP="00F20A97">
      <w:pPr>
        <w:spacing w:after="0"/>
      </w:pPr>
    </w:p>
    <w:p w14:paraId="27A50652" w14:textId="515B8B12" w:rsidR="002078EE" w:rsidRDefault="002078EE" w:rsidP="00F20A97">
      <w:pPr>
        <w:spacing w:after="0"/>
      </w:pPr>
      <w:r>
        <w:t>Figure 9:</w:t>
      </w:r>
      <w:r w:rsidR="007041F7">
        <w:t xml:space="preserve"> A </w:t>
      </w:r>
      <w:r w:rsidR="007041F7" w:rsidRPr="007041F7">
        <w:t xml:space="preserve">list of standards </w:t>
      </w:r>
      <w:r w:rsidR="007041F7">
        <w:t>under the Standards tab that was automatically populated</w:t>
      </w:r>
      <w:r w:rsidR="007041F7" w:rsidRPr="007041F7">
        <w:t xml:space="preserve"> for t</w:t>
      </w:r>
      <w:r w:rsidR="007041F7">
        <w:t>he</w:t>
      </w:r>
      <w:r w:rsidR="007041F7" w:rsidRPr="007041F7">
        <w:t xml:space="preserve"> test</w:t>
      </w:r>
      <w:r w:rsidR="007041F7">
        <w:t>.</w:t>
      </w:r>
    </w:p>
    <w:p w14:paraId="791EB330" w14:textId="77777777" w:rsidR="002078EE" w:rsidRDefault="002078EE" w:rsidP="00F20A97">
      <w:pPr>
        <w:spacing w:after="0"/>
      </w:pPr>
    </w:p>
    <w:p w14:paraId="3897D077" w14:textId="4C55ABEF" w:rsidR="002078EE" w:rsidRDefault="002078EE" w:rsidP="00F20A97">
      <w:pPr>
        <w:spacing w:after="0"/>
      </w:pPr>
      <w:r>
        <w:t>Figure 10:</w:t>
      </w:r>
      <w:r w:rsidR="007041F7">
        <w:t xml:space="preserve"> </w:t>
      </w:r>
      <w:r w:rsidR="00EB7937">
        <w:t>The Labels tab, where information can be i</w:t>
      </w:r>
      <w:r w:rsidR="00EB7937" w:rsidRPr="00EB7937">
        <w:t>nput regarding sample names and number of samples</w:t>
      </w:r>
      <w:r w:rsidR="007041F7" w:rsidRPr="007041F7">
        <w:t>.</w:t>
      </w:r>
    </w:p>
    <w:p w14:paraId="5E5189C2" w14:textId="77777777" w:rsidR="002078EE" w:rsidRDefault="002078EE" w:rsidP="00F20A97">
      <w:pPr>
        <w:spacing w:after="0"/>
      </w:pPr>
    </w:p>
    <w:p w14:paraId="36859C06" w14:textId="6572A0E4" w:rsidR="002078EE" w:rsidRDefault="002078EE" w:rsidP="00F20A97">
      <w:pPr>
        <w:spacing w:after="0"/>
      </w:pPr>
      <w:r>
        <w:t>Figure 11:</w:t>
      </w:r>
      <w:r w:rsidR="007041F7" w:rsidRPr="007041F7">
        <w:t xml:space="preserve"> </w:t>
      </w:r>
      <w:r w:rsidR="007041F7">
        <w:t xml:space="preserve">The calibration curve and </w:t>
      </w:r>
      <w:r w:rsidR="007041F7" w:rsidRPr="007041F7">
        <w:t xml:space="preserve">the concentration of the </w:t>
      </w:r>
      <w:proofErr w:type="spellStart"/>
      <w:r w:rsidR="007041F7" w:rsidRPr="007041F7">
        <w:t>Pb</w:t>
      </w:r>
      <w:proofErr w:type="spellEnd"/>
      <w:r w:rsidR="007041F7" w:rsidRPr="007041F7">
        <w:t xml:space="preserve"> in the samples </w:t>
      </w:r>
      <w:r w:rsidR="007041F7">
        <w:t>automatically determined</w:t>
      </w:r>
      <w:r w:rsidR="007041F7" w:rsidRPr="007041F7">
        <w:t xml:space="preserve"> </w:t>
      </w:r>
      <w:r w:rsidR="007041F7">
        <w:t>by the software.</w:t>
      </w:r>
    </w:p>
    <w:p w14:paraId="67A8D28C" w14:textId="77777777" w:rsidR="00F20A97" w:rsidRDefault="00F20A97" w:rsidP="00F20A97">
      <w:pPr>
        <w:spacing w:after="0"/>
      </w:pPr>
    </w:p>
    <w:p w14:paraId="52A2425D" w14:textId="69C7796D" w:rsidR="00F20A97" w:rsidRPr="00F20A97" w:rsidRDefault="00F20A97" w:rsidP="00F20A97">
      <w:pPr>
        <w:spacing w:after="0"/>
      </w:pPr>
      <w:r>
        <w:t>Table 1:</w:t>
      </w:r>
      <w:r w:rsidR="00551D39">
        <w:t xml:space="preserve"> Soil lead levels measured in ppm and the corresponding levels of contamination.</w:t>
      </w:r>
    </w:p>
    <w:sectPr w:rsidR="00F20A97" w:rsidRPr="00F20A97"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2" w:author="Jacob Roundy" w:date="2015-04-14T12:35:00Z" w:initials="JR">
    <w:p w14:paraId="7287AF1F" w14:textId="106E81A9" w:rsidR="002078EE" w:rsidRDefault="002078EE">
      <w:pPr>
        <w:pStyle w:val="CommentText"/>
      </w:pPr>
      <w:r>
        <w:rPr>
          <w:rStyle w:val="CommentReference"/>
        </w:rPr>
        <w:annotationRef/>
      </w:r>
      <w:r>
        <w:t>Figures 1-11 and Table 1 are from the author.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87AF1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C39C8"/>
    <w:multiLevelType w:val="multilevel"/>
    <w:tmpl w:val="CDD2A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6682CBA"/>
    <w:multiLevelType w:val="multilevel"/>
    <w:tmpl w:val="1A8A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1769D2"/>
    <w:multiLevelType w:val="hybridMultilevel"/>
    <w:tmpl w:val="DBF4D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5F8360E"/>
    <w:multiLevelType w:val="multilevel"/>
    <w:tmpl w:val="B2BEC4B8"/>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1A6"/>
    <w:rsid w:val="000331A6"/>
    <w:rsid w:val="00040633"/>
    <w:rsid w:val="00050357"/>
    <w:rsid w:val="00050B53"/>
    <w:rsid w:val="000512AE"/>
    <w:rsid w:val="00051532"/>
    <w:rsid w:val="000550AD"/>
    <w:rsid w:val="000A241F"/>
    <w:rsid w:val="000D0F97"/>
    <w:rsid w:val="000F6D66"/>
    <w:rsid w:val="00102FEA"/>
    <w:rsid w:val="00105021"/>
    <w:rsid w:val="001310E6"/>
    <w:rsid w:val="00167F0F"/>
    <w:rsid w:val="001828CA"/>
    <w:rsid w:val="00191001"/>
    <w:rsid w:val="001D1672"/>
    <w:rsid w:val="001E06CD"/>
    <w:rsid w:val="002078EE"/>
    <w:rsid w:val="00222A0B"/>
    <w:rsid w:val="002247AD"/>
    <w:rsid w:val="00231D1C"/>
    <w:rsid w:val="00270A43"/>
    <w:rsid w:val="00292FC3"/>
    <w:rsid w:val="002978AD"/>
    <w:rsid w:val="002B3909"/>
    <w:rsid w:val="00303F0B"/>
    <w:rsid w:val="00303FB6"/>
    <w:rsid w:val="0031024E"/>
    <w:rsid w:val="0032410B"/>
    <w:rsid w:val="00334FE3"/>
    <w:rsid w:val="003411D6"/>
    <w:rsid w:val="003722EC"/>
    <w:rsid w:val="003C4D5F"/>
    <w:rsid w:val="003E02E7"/>
    <w:rsid w:val="004120E3"/>
    <w:rsid w:val="00427644"/>
    <w:rsid w:val="00443601"/>
    <w:rsid w:val="00467282"/>
    <w:rsid w:val="004713D2"/>
    <w:rsid w:val="0047264D"/>
    <w:rsid w:val="004A1B00"/>
    <w:rsid w:val="0051701C"/>
    <w:rsid w:val="00551D39"/>
    <w:rsid w:val="005525A0"/>
    <w:rsid w:val="005546C8"/>
    <w:rsid w:val="0055507D"/>
    <w:rsid w:val="00606F16"/>
    <w:rsid w:val="0064200E"/>
    <w:rsid w:val="00647E61"/>
    <w:rsid w:val="006E76F5"/>
    <w:rsid w:val="006F73FC"/>
    <w:rsid w:val="00701418"/>
    <w:rsid w:val="007041F7"/>
    <w:rsid w:val="00750056"/>
    <w:rsid w:val="00765888"/>
    <w:rsid w:val="00772B2F"/>
    <w:rsid w:val="0077354A"/>
    <w:rsid w:val="007C61AE"/>
    <w:rsid w:val="00843742"/>
    <w:rsid w:val="008633E3"/>
    <w:rsid w:val="00881E3B"/>
    <w:rsid w:val="008C660A"/>
    <w:rsid w:val="008D036C"/>
    <w:rsid w:val="00903A4F"/>
    <w:rsid w:val="00951952"/>
    <w:rsid w:val="00973E64"/>
    <w:rsid w:val="00982518"/>
    <w:rsid w:val="00986E4E"/>
    <w:rsid w:val="009E105D"/>
    <w:rsid w:val="00A10E92"/>
    <w:rsid w:val="00A305D0"/>
    <w:rsid w:val="00A72CD6"/>
    <w:rsid w:val="00A755B7"/>
    <w:rsid w:val="00AA7248"/>
    <w:rsid w:val="00AD496E"/>
    <w:rsid w:val="00B11CAD"/>
    <w:rsid w:val="00B3305B"/>
    <w:rsid w:val="00B34E08"/>
    <w:rsid w:val="00B80A7D"/>
    <w:rsid w:val="00B84DE8"/>
    <w:rsid w:val="00B945D0"/>
    <w:rsid w:val="00B96DF3"/>
    <w:rsid w:val="00BE1343"/>
    <w:rsid w:val="00BE1524"/>
    <w:rsid w:val="00C11628"/>
    <w:rsid w:val="00C124F6"/>
    <w:rsid w:val="00C637AF"/>
    <w:rsid w:val="00CE2522"/>
    <w:rsid w:val="00DB0B36"/>
    <w:rsid w:val="00DC16E3"/>
    <w:rsid w:val="00DD2B35"/>
    <w:rsid w:val="00E05207"/>
    <w:rsid w:val="00E47CD2"/>
    <w:rsid w:val="00E765FA"/>
    <w:rsid w:val="00EA46C1"/>
    <w:rsid w:val="00EA76DE"/>
    <w:rsid w:val="00EB3D35"/>
    <w:rsid w:val="00EB7937"/>
    <w:rsid w:val="00F04517"/>
    <w:rsid w:val="00F112D3"/>
    <w:rsid w:val="00F151BC"/>
    <w:rsid w:val="00F20A97"/>
    <w:rsid w:val="00F22BBB"/>
    <w:rsid w:val="00F411A5"/>
    <w:rsid w:val="00F543B0"/>
    <w:rsid w:val="00FA6AFA"/>
    <w:rsid w:val="00FC401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8782ED7F-3788-452C-926F-F6A0DB31C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SubtleEmphasis">
    <w:name w:val="Subtle Emphasis"/>
    <w:basedOn w:val="DefaultParagraphFont"/>
    <w:uiPriority w:val="19"/>
    <w:qFormat/>
    <w:rsid w:val="00B80A7D"/>
    <w:rPr>
      <w:i/>
      <w:iCs/>
      <w:color w:val="808080" w:themeColor="text1" w:themeTint="7F"/>
    </w:rPr>
  </w:style>
  <w:style w:type="paragraph" w:styleId="NormalWeb">
    <w:name w:val="Normal (Web)"/>
    <w:basedOn w:val="Normal"/>
    <w:uiPriority w:val="99"/>
    <w:semiHidden/>
    <w:unhideWhenUsed/>
    <w:rsid w:val="004713D2"/>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7C61A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B3909"/>
  </w:style>
  <w:style w:type="character" w:styleId="Hyperlink">
    <w:name w:val="Hyperlink"/>
    <w:basedOn w:val="DefaultParagraphFont"/>
    <w:uiPriority w:val="99"/>
    <w:semiHidden/>
    <w:unhideWhenUsed/>
    <w:rsid w:val="002B3909"/>
    <w:rPr>
      <w:color w:val="0000FF"/>
      <w:u w:val="single"/>
    </w:rPr>
  </w:style>
  <w:style w:type="paragraph" w:styleId="ListParagraph">
    <w:name w:val="List Paragraph"/>
    <w:basedOn w:val="Normal"/>
    <w:uiPriority w:val="34"/>
    <w:qFormat/>
    <w:rsid w:val="007735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930368">
      <w:bodyDiv w:val="1"/>
      <w:marLeft w:val="0"/>
      <w:marRight w:val="0"/>
      <w:marTop w:val="0"/>
      <w:marBottom w:val="0"/>
      <w:divBdr>
        <w:top w:val="none" w:sz="0" w:space="0" w:color="auto"/>
        <w:left w:val="none" w:sz="0" w:space="0" w:color="auto"/>
        <w:bottom w:val="none" w:sz="0" w:space="0" w:color="auto"/>
        <w:right w:val="none" w:sz="0" w:space="0" w:color="auto"/>
      </w:divBdr>
    </w:div>
    <w:div w:id="699624957">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719350969">
      <w:bodyDiv w:val="1"/>
      <w:marLeft w:val="0"/>
      <w:marRight w:val="0"/>
      <w:marTop w:val="0"/>
      <w:marBottom w:val="0"/>
      <w:divBdr>
        <w:top w:val="none" w:sz="0" w:space="0" w:color="auto"/>
        <w:left w:val="none" w:sz="0" w:space="0" w:color="auto"/>
        <w:bottom w:val="none" w:sz="0" w:space="0" w:color="auto"/>
        <w:right w:val="none" w:sz="0" w:space="0" w:color="auto"/>
      </w:divBdr>
    </w:div>
    <w:div w:id="1830486079">
      <w:bodyDiv w:val="1"/>
      <w:marLeft w:val="0"/>
      <w:marRight w:val="0"/>
      <w:marTop w:val="0"/>
      <w:marBottom w:val="0"/>
      <w:divBdr>
        <w:top w:val="none" w:sz="0" w:space="0" w:color="auto"/>
        <w:left w:val="none" w:sz="0" w:space="0" w:color="auto"/>
        <w:bottom w:val="none" w:sz="0" w:space="0" w:color="auto"/>
        <w:right w:val="none" w:sz="0" w:space="0" w:color="auto"/>
      </w:divBdr>
    </w:div>
    <w:div w:id="1918439004">
      <w:bodyDiv w:val="1"/>
      <w:marLeft w:val="0"/>
      <w:marRight w:val="0"/>
      <w:marTop w:val="0"/>
      <w:marBottom w:val="0"/>
      <w:divBdr>
        <w:top w:val="none" w:sz="0" w:space="0" w:color="auto"/>
        <w:left w:val="none" w:sz="0" w:space="0" w:color="auto"/>
        <w:bottom w:val="none" w:sz="0" w:space="0" w:color="auto"/>
        <w:right w:val="none" w:sz="0" w:space="0" w:color="auto"/>
      </w:divBdr>
    </w:div>
    <w:div w:id="1975058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4B6CC-4000-4E61-BAFC-63715D894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1739</Words>
  <Characters>9917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cp:lastPrinted>2015-04-10T21:28:00Z</cp:lastPrinted>
  <dcterms:created xsi:type="dcterms:W3CDTF">2015-04-14T21:02:00Z</dcterms:created>
  <dcterms:modified xsi:type="dcterms:W3CDTF">2015-04-14T21:02:00Z</dcterms:modified>
</cp:coreProperties>
</file>